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word/diagrams/quickStyle1.xml" ContentType="application/vnd.openxmlformats-officedocument.drawingml.diagramStyle+xml"/>
  <Override PartName="/customXml/itemProps1.xml" ContentType="application/vnd.openxmlformats-officedocument.customXmlProperties+xml"/>
  <Override PartName="/word/diagrams/data1.xml" ContentType="application/vnd.openxmlformats-officedocument.drawingml.diagramData+xml"/>
  <Override PartName="/word/diagrams/colors1.xml" ContentType="application/vnd.openxmlformats-officedocument.drawingml.diagramColor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word/diagrams/layout1.xml" ContentType="application/vnd.openxmlformats-officedocument.drawingml.diagramLayou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bookmarkStart w:id="0" w:name="_Toc509784009" w:displacedByCustomXml="next"/>
    <w:sdt>
      <w:sdtPr>
        <w:rPr>
          <w:lang w:val="el-GR"/>
        </w:rPr>
        <w:id w:val="2014024583"/>
        <w:docPartObj>
          <w:docPartGallery w:val="Cover Pages"/>
          <w:docPartUnique/>
        </w:docPartObj>
      </w:sdtPr>
      <w:sdtEndPr>
        <w:rPr>
          <w:lang w:val="en-US"/>
        </w:rPr>
      </w:sdtEndPr>
      <w:sdtContent>
        <w:p w:rsidR="000838FC" w:rsidRDefault="000838FC">
          <w:pPr>
            <w:rPr>
              <w:lang w:val="el-GR"/>
            </w:rPr>
          </w:pPr>
        </w:p>
        <w:p w:rsidR="000838FC" w:rsidRDefault="000D1D38">
          <w:pPr>
            <w:rPr>
              <w:lang w:val="el-GR"/>
            </w:rPr>
          </w:pPr>
          <w:r w:rsidRPr="000D1D38">
            <w:rPr>
              <w:noProof/>
              <w:lang w:val="el-GR"/>
            </w:rPr>
            <w:pict>
              <v:rect id="_x0000_s1037" style="position:absolute;left:0;text-align:left;margin-left:0;margin-top:0;width:595.35pt;height:841.95pt;z-index:-251658752;mso-width-percent:1000;mso-height-percent:1000;mso-position-horizontal:center;mso-position-horizontal-relative:page;mso-position-vertical:center;mso-position-vertical-relative:page;mso-width-percent:1000;mso-height-percent:1000" o:allowincell="f" stroked="f">
                <v:textbox style="mso-next-textbox:#_x0000_s1037">
                  <w:txbxContent>
                    <w:p w:rsidR="000838FC" w:rsidRDefault="000838FC">
                      <w:pPr>
                        <w:rPr>
                          <w:rFonts w:asciiTheme="majorHAnsi" w:eastAsiaTheme="majorEastAsia" w:hAnsiTheme="majorHAnsi" w:cstheme="majorBidi"/>
                          <w:color w:val="E6EED5" w:themeColor="accent3" w:themeTint="3F"/>
                          <w:sz w:val="96"/>
                          <w:szCs w:val="96"/>
                          <w:lang w:val="el-GR"/>
                        </w:rPr>
                      </w:pPr>
                      <w:r>
                        <w:rPr>
                          <w:rFonts w:asciiTheme="majorHAnsi" w:eastAsiaTheme="majorEastAsia" w:hAnsiTheme="majorHAnsi" w:cstheme="majorBidi"/>
                          <w:color w:val="E6EED5" w:themeColor="accent3" w:themeTint="3F"/>
                          <w:sz w:val="72"/>
                          <w:szCs w:val="72"/>
                          <w:lang w:val="el-GR"/>
                        </w:rPr>
                        <w:t>qwφιertyuiopasdfghjklzxερυυξnmηqσwωψerβνtyuςiopasdρfghjklzxcvbnmqwertyuiopasdfghjklzxcvbnφγιmλιqπςπζαwωeτrtνyuτioρνμpκaλsdfghςjklzxcvλοπbnαmqwertyuiopasdfghjklzxcvbnmσγqwφertyuioσδφpγρaηsόρωυdfghjργklαzxcvbnβφδγωmζqwertλκοθξyuiύασφdfghjklzxcvbnmqwertyuiopaβsdfghjklzxcεrυtγyεuνiιoαpasdfghjklzxcηvbnασφδmqwertασδyuiopasdfασδφγθμκxcvυξσφbnmσφγqwθeξτσδφrtyuφγςοιopaασδφsdfghjklzxcvασδφbnγμ,mqwertyuiopasdfgασργκοϊτbnmqwertyσδφγuiopasσδφγdfghjklzxσδδγσφγcvbnmqwertyuioβκσλπpasdfghjklzxcvbnmqwertyuiopasdγαεορlzxcvbnmqwertyuiopasdfghjkαεργαεργαγρqwertyuiopasdfghjklzxασδφmοιηξηωχψφσuioψασεφγvbnmqwertyuiopasdfghjklzxcvbnmqwertyuiopσδφγasdfghjklzxcvbnσρμνmςqweωrtyuζχiopβνοιςβηνklzxcvbnmqwertyuiopasdfghjklzxcvbnmqwertσδφηxτθυξτδθυξκcυθκvbnmqwertyuiopasdfghjklzxcvbnmqwerδφopaδφγsdfσδφghθυικjλklzxcvbnmqwertyuiopasdfghjklzxcvbnmqwertyuiopasdfghjklzxcvbnmqwertyuiopasdfghjklzxcvbnmqwertyuiopasdfghjklzxcvbnmqwertyuiopasdασδργfghjklzxcvbnmrtσδφγσδγyuiopasdfghjklzxcvbnmqwertyuiopasdfghjklzxcvbnmqwertyuiopasdfghjklzxcvbnmqwertyuiopasdfghjklzxcvbnmqwertyuiopasdfghjklzxcvbnmqwertyuiopasdfghjklzxcvbnmqwertyuαργετργηghjkεργετρcvbnmqwertyuiopasdfghjklzxcvbnmqwertyuiopasdfghjklzxcvbnmqwertyuiopasdfghjklzxcvbnmqwertyuiopasdfghjklzxcvbnmqwertyuiopasdfghjklzxcvbnmqwertyuiopasdfghjklzxcvbnmrtyuiopasdfghjklzxcvbnmqwertyuiopasdfghjklzxcvbnmqwertyuiopasdfghjklzxcvbnmqwertyuiopasdfghjklzxcvbnmqwertyuiopasdfghjαργαερbnmqwertyuiopasdfghjklzxcvbnmqwertyuiopasdfghjklzxcvbnmqwertyuiopasdfghjklzxcvbnmqwertyuiopasdfghjklzxcvbnmqwertyuiopasdfghjklzxcvbnmqwertyuiopasdfghjklzxcvbnmqweαεργεργrtyuiopasdfghjkαεσργαςεγρvbnmqwertyuiopasdfghjklzxcvbnmrtyuiopamqwertyuiopasdfghjklzxcvbnmqwertyuiopasdfghjklzxcvbnmqwertyuiopasdfghjklzxcvbnmqwertyuiopasdfghjklzxcvbnmqwertyuiopasdfghjklzxcvbnmqwertyuiopasdfghjklzxcvbnmqwertyuiopasdfghjklzxcvbnmqwertyuiopasdfghjklzxcvbαεργερiopaαργsεργdαεργfαερgγhjklzxcvbnmqwertyuiopasdfghjklzxcvbnmqwertyuiopasdfghjklzxcvbnmqwertyuiopasdfghjklzxcvbnm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ςψωbnmrtyuiβυδopμηξκghjklzxcvbnmqwertyuiopasdν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rtyuiopasdfghjklzxcvbnmqwertyuiopasdfghjklzxcvbnmqwertyuiopasdfghjklzxcvbnmqwertyuiopasdfghjklzxcvbnmqwertyuiopasdfghjklzxcvbnmqwertyuiopasdfghjklzvbnmqwertyuiopasjlψωβxcμνκvbnmqwerεtypadfghjυβlzxnmqwuiopasdfghjklzxcvbnmqwσδφ</w:t>
                      </w:r>
                      <w:r>
                        <w:rPr>
                          <w:rFonts w:asciiTheme="majorHAnsi" w:eastAsiaTheme="majorEastAsia" w:hAnsiTheme="majorHAnsi" w:cstheme="majorBidi"/>
                          <w:color w:val="E6EED5" w:themeColor="accent3" w:themeTint="3F"/>
                          <w:sz w:val="72"/>
                          <w:szCs w:val="72"/>
                          <w:u w:val="single"/>
                          <w:lang w:val="el-GR"/>
                        </w:rPr>
                        <w:t>xcvbnmqwertyuiopasdfghjklzxcvbnmqw</w:t>
                      </w:r>
                      <w:r>
                        <w:rPr>
                          <w:rFonts w:asciiTheme="majorHAnsi" w:eastAsiaTheme="majorEastAsia" w:hAnsiTheme="majorHAnsi" w:cstheme="majorBidi"/>
                          <w:color w:val="E6EED5" w:themeColor="accent3" w:themeTint="3F"/>
                          <w:sz w:val="72"/>
                          <w:szCs w:val="72"/>
                          <w:lang w:val="el-GR"/>
                        </w:rPr>
                        <w:t>ertyuiopasdfghjklzxcvbnm</w:t>
                      </w:r>
                    </w:p>
                  </w:txbxContent>
                </v:textbox>
                <w10:wrap anchorx="page" anchory="page"/>
              </v:rect>
            </w:pict>
          </w:r>
        </w:p>
        <w:p w:rsidR="000838FC" w:rsidRDefault="000838FC">
          <w:pPr>
            <w:rPr>
              <w:lang w:val="el-GR"/>
            </w:rPr>
          </w:pPr>
        </w:p>
        <w:tbl>
          <w:tblPr>
            <w:tblW w:w="3506" w:type="pct"/>
            <w:jc w:val="center"/>
            <w:tblBorders>
              <w:top w:val="thinThickSmallGap" w:sz="36" w:space="0" w:color="632423" w:themeColor="accent2" w:themeShade="80"/>
              <w:left w:val="thinThickSmallGap" w:sz="36" w:space="0" w:color="632423" w:themeColor="accent2" w:themeShade="80"/>
              <w:bottom w:val="thickThinSmallGap" w:sz="36" w:space="0" w:color="632423" w:themeColor="accent2" w:themeShade="80"/>
              <w:right w:val="thickThinSmallGap" w:sz="36" w:space="0" w:color="632423" w:themeColor="accent2" w:themeShade="80"/>
            </w:tblBorders>
            <w:shd w:val="clear" w:color="auto" w:fill="FFFFFF" w:themeFill="background1"/>
            <w:tblLook w:val="04A0"/>
          </w:tblPr>
          <w:tblGrid>
            <w:gridCol w:w="6746"/>
          </w:tblGrid>
          <w:tr w:rsidR="000838FC">
            <w:trPr>
              <w:trHeight w:val="3770"/>
              <w:jc w:val="center"/>
            </w:trPr>
            <w:tc>
              <w:tcPr>
                <w:tcW w:w="3000" w:type="pct"/>
                <w:shd w:val="clear" w:color="auto" w:fill="FFFFFF" w:themeFill="background1"/>
                <w:vAlign w:val="center"/>
              </w:tcPr>
              <w:sdt>
                <w:sdtPr>
                  <w:rPr>
                    <w:rFonts w:asciiTheme="majorHAnsi" w:eastAsiaTheme="majorEastAsia" w:hAnsiTheme="majorHAnsi" w:cstheme="majorBidi"/>
                    <w:sz w:val="40"/>
                    <w:szCs w:val="40"/>
                  </w:rPr>
                  <w:alias w:val="Τίτλος"/>
                  <w:id w:val="13783212"/>
                  <w:placeholder>
                    <w:docPart w:val="DA3EB82BA74F48BCAA7629B2C07E53DD"/>
                  </w:placeholder>
                  <w:dataBinding w:prefixMappings="xmlns:ns0='http://schemas.openxmlformats.org/package/2006/metadata/core-properties' xmlns:ns1='http://purl.org/dc/elements/1.1/'" w:xpath="/ns0:coreProperties[1]/ns1:title[1]" w:storeItemID="{6C3C8BC8-F283-45AE-878A-BAB7291924A1}"/>
                  <w:text/>
                </w:sdtPr>
                <w:sdtContent>
                  <w:p w:rsidR="000838FC" w:rsidRDefault="008F55B7">
                    <w:pPr>
                      <w:pStyle w:val="a7"/>
                      <w:jc w:val="center"/>
                      <w:rPr>
                        <w:rFonts w:asciiTheme="majorHAnsi" w:eastAsiaTheme="majorEastAsia" w:hAnsiTheme="majorHAnsi" w:cstheme="majorBidi"/>
                        <w:sz w:val="40"/>
                        <w:szCs w:val="40"/>
                      </w:rPr>
                    </w:pPr>
                    <w:r>
                      <w:rPr>
                        <w:rFonts w:asciiTheme="majorHAnsi" w:eastAsiaTheme="majorEastAsia" w:hAnsiTheme="majorHAnsi" w:cstheme="majorBidi"/>
                        <w:sz w:val="40"/>
                        <w:szCs w:val="40"/>
                        <w:lang w:val="en-US"/>
                      </w:rPr>
                      <w:t>ECOLOGY</w:t>
                    </w:r>
                  </w:p>
                </w:sdtContent>
              </w:sdt>
              <w:p w:rsidR="000838FC" w:rsidRDefault="000838FC">
                <w:pPr>
                  <w:pStyle w:val="a7"/>
                  <w:jc w:val="center"/>
                </w:pPr>
              </w:p>
              <w:sdt>
                <w:sdtPr>
                  <w:rPr>
                    <w:rFonts w:asciiTheme="majorHAnsi" w:eastAsiaTheme="majorEastAsia" w:hAnsiTheme="majorHAnsi" w:cstheme="majorBidi"/>
                    <w:sz w:val="32"/>
                    <w:szCs w:val="32"/>
                  </w:rPr>
                  <w:alias w:val="Υπότιτλος"/>
                  <w:id w:val="13783219"/>
                  <w:placeholder>
                    <w:docPart w:val="0704271C46B3481C9D337C440613199C"/>
                  </w:placeholder>
                  <w:dataBinding w:prefixMappings="xmlns:ns0='http://schemas.openxmlformats.org/package/2006/metadata/core-properties' xmlns:ns1='http://purl.org/dc/elements/1.1/'" w:xpath="/ns0:coreProperties[1]/ns1:subject[1]" w:storeItemID="{6C3C8BC8-F283-45AE-878A-BAB7291924A1}"/>
                  <w:text/>
                </w:sdtPr>
                <w:sdtContent>
                  <w:p w:rsidR="000838FC" w:rsidRDefault="008F55B7">
                    <w:pPr>
                      <w:pStyle w:val="a7"/>
                      <w:jc w:val="center"/>
                      <w:rPr>
                        <w:rFonts w:asciiTheme="majorHAnsi" w:eastAsiaTheme="majorEastAsia" w:hAnsiTheme="majorHAnsi" w:cstheme="majorBidi"/>
                        <w:sz w:val="32"/>
                        <w:szCs w:val="32"/>
                      </w:rPr>
                    </w:pPr>
                    <w:r>
                      <w:rPr>
                        <w:rFonts w:asciiTheme="majorHAnsi" w:eastAsiaTheme="majorEastAsia" w:hAnsiTheme="majorHAnsi" w:cstheme="majorBidi"/>
                        <w:sz w:val="32"/>
                        <w:szCs w:val="32"/>
                      </w:rPr>
                      <w:t>ΕΡΓΑΣΙΑ 1</w:t>
                    </w:r>
                  </w:p>
                </w:sdtContent>
              </w:sdt>
              <w:p w:rsidR="000838FC" w:rsidRDefault="000838FC">
                <w:pPr>
                  <w:pStyle w:val="a7"/>
                  <w:jc w:val="center"/>
                </w:pPr>
              </w:p>
              <w:sdt>
                <w:sdtPr>
                  <w:alias w:val="Ημερομηνία"/>
                  <w:id w:val="13783224"/>
                  <w:placeholder>
                    <w:docPart w:val="1C21FFA156504414A544D8EE0AA621D7"/>
                  </w:placeholder>
                  <w:dataBinding w:prefixMappings="xmlns:ns0='http://schemas.microsoft.com/office/2006/coverPageProps'" w:xpath="/ns0:CoverPageProperties[1]/ns0:PublishDate[1]" w:storeItemID="{55AF091B-3C7A-41E3-B477-F2FDAA23CFDA}"/>
                  <w:date w:fullDate="2018-03-25T00:00:00Z">
                    <w:dateFormat w:val="d/M/yyyy"/>
                    <w:lid w:val="el-GR"/>
                    <w:storeMappedDataAs w:val="dateTime"/>
                    <w:calendar w:val="gregorian"/>
                  </w:date>
                </w:sdtPr>
                <w:sdtContent>
                  <w:p w:rsidR="000838FC" w:rsidRDefault="000838FC">
                    <w:pPr>
                      <w:pStyle w:val="a7"/>
                      <w:jc w:val="center"/>
                    </w:pPr>
                    <w:r>
                      <w:t>25/3/2018</w:t>
                    </w:r>
                  </w:p>
                </w:sdtContent>
              </w:sdt>
              <w:sdt>
                <w:sdtPr>
                  <w:alias w:val="Συντάκτης"/>
                  <w:id w:val="13783229"/>
                  <w:placeholder>
                    <w:docPart w:val="CD56A71F4F2F4C4E9701BD93B1BE7454"/>
                  </w:placeholder>
                  <w:dataBinding w:prefixMappings="xmlns:ns0='http://schemas.openxmlformats.org/package/2006/metadata/core-properties' xmlns:ns1='http://purl.org/dc/elements/1.1/'" w:xpath="/ns0:coreProperties[1]/ns1:creator[1]" w:storeItemID="{6C3C8BC8-F283-45AE-878A-BAB7291924A1}"/>
                  <w:text/>
                </w:sdtPr>
                <w:sdtContent>
                  <w:p w:rsidR="000838FC" w:rsidRDefault="008F55B7">
                    <w:pPr>
                      <w:pStyle w:val="a7"/>
                      <w:jc w:val="center"/>
                    </w:pPr>
                    <w:r>
                      <w:t>ΚΟΥΣΙΔΟΥ ΓΕΩΡΓΙΑ 4041</w:t>
                    </w:r>
                  </w:p>
                </w:sdtContent>
              </w:sdt>
              <w:p w:rsidR="000838FC" w:rsidRDefault="000838FC">
                <w:pPr>
                  <w:pStyle w:val="a7"/>
                  <w:jc w:val="center"/>
                </w:pPr>
              </w:p>
            </w:tc>
          </w:tr>
        </w:tbl>
        <w:p w:rsidR="000838FC" w:rsidRDefault="000838FC">
          <w:pPr>
            <w:rPr>
              <w:lang w:val="el-GR"/>
            </w:rPr>
          </w:pPr>
        </w:p>
        <w:p w:rsidR="000838FC" w:rsidRDefault="000838FC">
          <w:pPr>
            <w:rPr>
              <w:rFonts w:ascii="Arial" w:eastAsiaTheme="majorEastAsia" w:hAnsi="Arial" w:cstheme="majorBidi"/>
              <w:bCs/>
              <w:color w:val="FF0000"/>
              <w:sz w:val="34"/>
              <w:szCs w:val="28"/>
            </w:rPr>
          </w:pPr>
          <w:r>
            <w:br w:type="page"/>
          </w:r>
        </w:p>
      </w:sdtContent>
    </w:sdt>
    <w:sdt>
      <w:sdtPr>
        <w:id w:val="2104276626"/>
        <w:docPartObj>
          <w:docPartGallery w:val="Table of Contents"/>
          <w:docPartUnique/>
        </w:docPartObj>
      </w:sdtPr>
      <w:sdtEndPr>
        <w:rPr>
          <w:rFonts w:ascii="Times New Roman" w:eastAsiaTheme="minorHAnsi" w:hAnsi="Times New Roman" w:cstheme="minorBidi"/>
          <w:b w:val="0"/>
          <w:bCs w:val="0"/>
          <w:color w:val="auto"/>
          <w:sz w:val="24"/>
          <w:szCs w:val="22"/>
        </w:rPr>
      </w:sdtEndPr>
      <w:sdtContent>
        <w:p w:rsidR="00C834EB" w:rsidRDefault="00C834EB">
          <w:pPr>
            <w:pStyle w:val="a8"/>
          </w:pPr>
          <w:r>
            <w:t>Περιεχόμενα</w:t>
          </w:r>
        </w:p>
        <w:p w:rsidR="00C834EB" w:rsidRDefault="00C834EB">
          <w:pPr>
            <w:pStyle w:val="10"/>
            <w:tabs>
              <w:tab w:val="left" w:pos="1320"/>
              <w:tab w:val="right" w:leader="dot" w:pos="9394"/>
            </w:tabs>
            <w:rPr>
              <w:rFonts w:asciiTheme="minorHAnsi" w:eastAsiaTheme="minorEastAsia" w:hAnsiTheme="minorHAnsi"/>
              <w:noProof/>
              <w:sz w:val="22"/>
            </w:rPr>
          </w:pPr>
          <w:r>
            <w:rPr>
              <w:lang w:val="el-GR"/>
            </w:rPr>
            <w:fldChar w:fldCharType="begin"/>
          </w:r>
          <w:r>
            <w:rPr>
              <w:lang w:val="el-GR"/>
            </w:rPr>
            <w:instrText xml:space="preserve"> TOC \o "1-3" \h \z \u </w:instrText>
          </w:r>
          <w:r>
            <w:rPr>
              <w:lang w:val="el-GR"/>
            </w:rPr>
            <w:fldChar w:fldCharType="separate"/>
          </w:r>
          <w:hyperlink w:anchor="_Toc509864244" w:history="1">
            <w:r w:rsidRPr="00596E84">
              <w:rPr>
                <w:rStyle w:val="-"/>
                <w:noProof/>
              </w:rPr>
              <w:t>1.</w:t>
            </w:r>
            <w:r>
              <w:rPr>
                <w:rFonts w:asciiTheme="minorHAnsi" w:eastAsiaTheme="minorEastAsia" w:hAnsiTheme="minorHAnsi"/>
                <w:noProof/>
                <w:sz w:val="22"/>
              </w:rPr>
              <w:tab/>
            </w:r>
            <w:r w:rsidRPr="00596E84">
              <w:rPr>
                <w:rStyle w:val="-"/>
                <w:noProof/>
              </w:rPr>
              <w:t>Biosphere</w:t>
            </w:r>
            <w:r>
              <w:rPr>
                <w:noProof/>
                <w:webHidden/>
              </w:rPr>
              <w:tab/>
            </w:r>
            <w:r>
              <w:rPr>
                <w:noProof/>
                <w:webHidden/>
              </w:rPr>
              <w:fldChar w:fldCharType="begin"/>
            </w:r>
            <w:r>
              <w:rPr>
                <w:noProof/>
                <w:webHidden/>
              </w:rPr>
              <w:instrText xml:space="preserve"> PAGEREF _Toc509864244 \h </w:instrText>
            </w:r>
            <w:r>
              <w:rPr>
                <w:noProof/>
                <w:webHidden/>
              </w:rPr>
            </w:r>
            <w:r>
              <w:rPr>
                <w:noProof/>
                <w:webHidden/>
              </w:rPr>
              <w:fldChar w:fldCharType="separate"/>
            </w:r>
            <w:r>
              <w:rPr>
                <w:noProof/>
                <w:webHidden/>
              </w:rPr>
              <w:t>2</w:t>
            </w:r>
            <w:r>
              <w:rPr>
                <w:noProof/>
                <w:webHidden/>
              </w:rPr>
              <w:fldChar w:fldCharType="end"/>
            </w:r>
          </w:hyperlink>
        </w:p>
        <w:p w:rsidR="00C834EB" w:rsidRDefault="00C834EB">
          <w:pPr>
            <w:pStyle w:val="20"/>
            <w:tabs>
              <w:tab w:val="right" w:leader="dot" w:pos="9394"/>
            </w:tabs>
            <w:rPr>
              <w:rFonts w:asciiTheme="minorHAnsi" w:eastAsiaTheme="minorEastAsia" w:hAnsiTheme="minorHAnsi"/>
              <w:noProof/>
              <w:sz w:val="22"/>
            </w:rPr>
          </w:pPr>
          <w:hyperlink w:anchor="_Toc509864245" w:history="1">
            <w:r w:rsidRPr="00596E84">
              <w:rPr>
                <w:rStyle w:val="-"/>
                <w:noProof/>
              </w:rPr>
              <w:t>1.1 Biosphere</w:t>
            </w:r>
            <w:r>
              <w:rPr>
                <w:noProof/>
                <w:webHidden/>
              </w:rPr>
              <w:tab/>
            </w:r>
            <w:r>
              <w:rPr>
                <w:noProof/>
                <w:webHidden/>
              </w:rPr>
              <w:fldChar w:fldCharType="begin"/>
            </w:r>
            <w:r>
              <w:rPr>
                <w:noProof/>
                <w:webHidden/>
              </w:rPr>
              <w:instrText xml:space="preserve"> PAGEREF _Toc509864245 \h </w:instrText>
            </w:r>
            <w:r>
              <w:rPr>
                <w:noProof/>
                <w:webHidden/>
              </w:rPr>
            </w:r>
            <w:r>
              <w:rPr>
                <w:noProof/>
                <w:webHidden/>
              </w:rPr>
              <w:fldChar w:fldCharType="separate"/>
            </w:r>
            <w:r>
              <w:rPr>
                <w:noProof/>
                <w:webHidden/>
              </w:rPr>
              <w:t>2</w:t>
            </w:r>
            <w:r>
              <w:rPr>
                <w:noProof/>
                <w:webHidden/>
              </w:rPr>
              <w:fldChar w:fldCharType="end"/>
            </w:r>
          </w:hyperlink>
        </w:p>
        <w:p w:rsidR="00C834EB" w:rsidRDefault="00C834EB">
          <w:pPr>
            <w:pStyle w:val="10"/>
            <w:tabs>
              <w:tab w:val="left" w:pos="1320"/>
              <w:tab w:val="right" w:leader="dot" w:pos="9394"/>
            </w:tabs>
            <w:rPr>
              <w:rFonts w:asciiTheme="minorHAnsi" w:eastAsiaTheme="minorEastAsia" w:hAnsiTheme="minorHAnsi"/>
              <w:noProof/>
              <w:sz w:val="22"/>
            </w:rPr>
          </w:pPr>
          <w:hyperlink w:anchor="_Toc509864246" w:history="1">
            <w:r w:rsidRPr="00596E84">
              <w:rPr>
                <w:rStyle w:val="-"/>
                <w:noProof/>
              </w:rPr>
              <w:t>1.</w:t>
            </w:r>
            <w:r>
              <w:rPr>
                <w:rFonts w:asciiTheme="minorHAnsi" w:eastAsiaTheme="minorEastAsia" w:hAnsiTheme="minorHAnsi"/>
                <w:noProof/>
                <w:sz w:val="22"/>
              </w:rPr>
              <w:tab/>
            </w:r>
            <w:r w:rsidRPr="00596E84">
              <w:rPr>
                <w:rStyle w:val="-"/>
                <w:noProof/>
              </w:rPr>
              <w:t>Human ecology</w:t>
            </w:r>
            <w:r>
              <w:rPr>
                <w:noProof/>
                <w:webHidden/>
              </w:rPr>
              <w:tab/>
            </w:r>
            <w:r>
              <w:rPr>
                <w:noProof/>
                <w:webHidden/>
              </w:rPr>
              <w:fldChar w:fldCharType="begin"/>
            </w:r>
            <w:r>
              <w:rPr>
                <w:noProof/>
                <w:webHidden/>
              </w:rPr>
              <w:instrText xml:space="preserve"> PAGEREF _Toc509864246 \h </w:instrText>
            </w:r>
            <w:r>
              <w:rPr>
                <w:noProof/>
                <w:webHidden/>
              </w:rPr>
            </w:r>
            <w:r>
              <w:rPr>
                <w:noProof/>
                <w:webHidden/>
              </w:rPr>
              <w:fldChar w:fldCharType="separate"/>
            </w:r>
            <w:r>
              <w:rPr>
                <w:noProof/>
                <w:webHidden/>
              </w:rPr>
              <w:t>5</w:t>
            </w:r>
            <w:r>
              <w:rPr>
                <w:noProof/>
                <w:webHidden/>
              </w:rPr>
              <w:fldChar w:fldCharType="end"/>
            </w:r>
          </w:hyperlink>
        </w:p>
        <w:p w:rsidR="00C834EB" w:rsidRDefault="00C834EB">
          <w:pPr>
            <w:pStyle w:val="20"/>
            <w:tabs>
              <w:tab w:val="right" w:leader="dot" w:pos="9394"/>
            </w:tabs>
            <w:rPr>
              <w:rFonts w:asciiTheme="minorHAnsi" w:eastAsiaTheme="minorEastAsia" w:hAnsiTheme="minorHAnsi"/>
              <w:noProof/>
              <w:sz w:val="22"/>
            </w:rPr>
          </w:pPr>
          <w:hyperlink w:anchor="_Toc509864247" w:history="1">
            <w:r w:rsidRPr="00596E84">
              <w:rPr>
                <w:rStyle w:val="-"/>
                <w:noProof/>
              </w:rPr>
              <w:t>2.1   Historical development</w:t>
            </w:r>
            <w:r>
              <w:rPr>
                <w:noProof/>
                <w:webHidden/>
              </w:rPr>
              <w:tab/>
            </w:r>
            <w:r>
              <w:rPr>
                <w:noProof/>
                <w:webHidden/>
              </w:rPr>
              <w:fldChar w:fldCharType="begin"/>
            </w:r>
            <w:r>
              <w:rPr>
                <w:noProof/>
                <w:webHidden/>
              </w:rPr>
              <w:instrText xml:space="preserve"> PAGEREF _Toc509864247 \h </w:instrText>
            </w:r>
            <w:r>
              <w:rPr>
                <w:noProof/>
                <w:webHidden/>
              </w:rPr>
            </w:r>
            <w:r>
              <w:rPr>
                <w:noProof/>
                <w:webHidden/>
              </w:rPr>
              <w:fldChar w:fldCharType="separate"/>
            </w:r>
            <w:r>
              <w:rPr>
                <w:noProof/>
                <w:webHidden/>
              </w:rPr>
              <w:t>5</w:t>
            </w:r>
            <w:r>
              <w:rPr>
                <w:noProof/>
                <w:webHidden/>
              </w:rPr>
              <w:fldChar w:fldCharType="end"/>
            </w:r>
          </w:hyperlink>
        </w:p>
        <w:p w:rsidR="00C834EB" w:rsidRDefault="00C834EB">
          <w:pPr>
            <w:pStyle w:val="20"/>
            <w:tabs>
              <w:tab w:val="right" w:leader="dot" w:pos="9394"/>
            </w:tabs>
            <w:rPr>
              <w:rFonts w:asciiTheme="minorHAnsi" w:eastAsiaTheme="minorEastAsia" w:hAnsiTheme="minorHAnsi"/>
              <w:noProof/>
              <w:sz w:val="22"/>
            </w:rPr>
          </w:pPr>
          <w:hyperlink w:anchor="_Toc509864248" w:history="1">
            <w:r w:rsidRPr="00596E84">
              <w:rPr>
                <w:rStyle w:val="-"/>
                <w:noProof/>
              </w:rPr>
              <w:t>2.2 The History of human biological</w:t>
            </w:r>
            <w:r>
              <w:rPr>
                <w:noProof/>
                <w:webHidden/>
              </w:rPr>
              <w:tab/>
            </w:r>
            <w:r>
              <w:rPr>
                <w:noProof/>
                <w:webHidden/>
              </w:rPr>
              <w:fldChar w:fldCharType="begin"/>
            </w:r>
            <w:r>
              <w:rPr>
                <w:noProof/>
                <w:webHidden/>
              </w:rPr>
              <w:instrText xml:space="preserve"> PAGEREF _Toc509864248 \h </w:instrText>
            </w:r>
            <w:r>
              <w:rPr>
                <w:noProof/>
                <w:webHidden/>
              </w:rPr>
            </w:r>
            <w:r>
              <w:rPr>
                <w:noProof/>
                <w:webHidden/>
              </w:rPr>
              <w:fldChar w:fldCharType="separate"/>
            </w:r>
            <w:r>
              <w:rPr>
                <w:noProof/>
                <w:webHidden/>
              </w:rPr>
              <w:t>5</w:t>
            </w:r>
            <w:r>
              <w:rPr>
                <w:noProof/>
                <w:webHidden/>
              </w:rPr>
              <w:fldChar w:fldCharType="end"/>
            </w:r>
          </w:hyperlink>
        </w:p>
        <w:p w:rsidR="00C834EB" w:rsidRDefault="00C834EB">
          <w:pPr>
            <w:pStyle w:val="10"/>
            <w:tabs>
              <w:tab w:val="right" w:leader="dot" w:pos="9394"/>
            </w:tabs>
            <w:rPr>
              <w:rFonts w:asciiTheme="minorHAnsi" w:eastAsiaTheme="minorEastAsia" w:hAnsiTheme="minorHAnsi"/>
              <w:noProof/>
              <w:sz w:val="22"/>
            </w:rPr>
          </w:pPr>
          <w:hyperlink w:anchor="_Toc509864249" w:history="1">
            <w:r w:rsidRPr="00596E84">
              <w:rPr>
                <w:rStyle w:val="-"/>
                <w:noProof/>
              </w:rPr>
              <w:t>3. Relation to the environment</w:t>
            </w:r>
            <w:r>
              <w:rPr>
                <w:noProof/>
                <w:webHidden/>
              </w:rPr>
              <w:tab/>
            </w:r>
            <w:r>
              <w:rPr>
                <w:noProof/>
                <w:webHidden/>
              </w:rPr>
              <w:fldChar w:fldCharType="begin"/>
            </w:r>
            <w:r>
              <w:rPr>
                <w:noProof/>
                <w:webHidden/>
              </w:rPr>
              <w:instrText xml:space="preserve"> PAGEREF _Toc509864249 \h </w:instrText>
            </w:r>
            <w:r>
              <w:rPr>
                <w:noProof/>
                <w:webHidden/>
              </w:rPr>
            </w:r>
            <w:r>
              <w:rPr>
                <w:noProof/>
                <w:webHidden/>
              </w:rPr>
              <w:fldChar w:fldCharType="separate"/>
            </w:r>
            <w:r>
              <w:rPr>
                <w:noProof/>
                <w:webHidden/>
              </w:rPr>
              <w:t>7</w:t>
            </w:r>
            <w:r>
              <w:rPr>
                <w:noProof/>
                <w:webHidden/>
              </w:rPr>
              <w:fldChar w:fldCharType="end"/>
            </w:r>
          </w:hyperlink>
        </w:p>
        <w:p w:rsidR="00C834EB" w:rsidRDefault="00C834EB">
          <w:pPr>
            <w:pStyle w:val="20"/>
            <w:tabs>
              <w:tab w:val="right" w:leader="dot" w:pos="9394"/>
            </w:tabs>
            <w:rPr>
              <w:rFonts w:asciiTheme="minorHAnsi" w:eastAsiaTheme="minorEastAsia" w:hAnsiTheme="minorHAnsi"/>
              <w:noProof/>
              <w:sz w:val="22"/>
            </w:rPr>
          </w:pPr>
          <w:hyperlink w:anchor="_Toc509864250" w:history="1">
            <w:r w:rsidRPr="00596E84">
              <w:rPr>
                <w:rStyle w:val="-"/>
                <w:noProof/>
              </w:rPr>
              <w:t>3.1 Natural environment</w:t>
            </w:r>
            <w:r>
              <w:rPr>
                <w:noProof/>
                <w:webHidden/>
              </w:rPr>
              <w:tab/>
            </w:r>
            <w:r>
              <w:rPr>
                <w:noProof/>
                <w:webHidden/>
              </w:rPr>
              <w:fldChar w:fldCharType="begin"/>
            </w:r>
            <w:r>
              <w:rPr>
                <w:noProof/>
                <w:webHidden/>
              </w:rPr>
              <w:instrText xml:space="preserve"> PAGEREF _Toc509864250 \h </w:instrText>
            </w:r>
            <w:r>
              <w:rPr>
                <w:noProof/>
                <w:webHidden/>
              </w:rPr>
            </w:r>
            <w:r>
              <w:rPr>
                <w:noProof/>
                <w:webHidden/>
              </w:rPr>
              <w:fldChar w:fldCharType="separate"/>
            </w:r>
            <w:r>
              <w:rPr>
                <w:noProof/>
                <w:webHidden/>
              </w:rPr>
              <w:t>7</w:t>
            </w:r>
            <w:r>
              <w:rPr>
                <w:noProof/>
                <w:webHidden/>
              </w:rPr>
              <w:fldChar w:fldCharType="end"/>
            </w:r>
          </w:hyperlink>
        </w:p>
        <w:p w:rsidR="00C834EB" w:rsidRDefault="00C834EB">
          <w:pPr>
            <w:pStyle w:val="20"/>
            <w:tabs>
              <w:tab w:val="right" w:leader="dot" w:pos="9394"/>
            </w:tabs>
            <w:rPr>
              <w:rFonts w:asciiTheme="minorHAnsi" w:eastAsiaTheme="minorEastAsia" w:hAnsiTheme="minorHAnsi"/>
              <w:noProof/>
              <w:sz w:val="22"/>
            </w:rPr>
          </w:pPr>
          <w:hyperlink w:anchor="_Toc509864251" w:history="1">
            <w:r w:rsidRPr="00596E84">
              <w:rPr>
                <w:rStyle w:val="-"/>
                <w:noProof/>
              </w:rPr>
              <w:t>3.2 Disturbance and resilience</w:t>
            </w:r>
            <w:r>
              <w:rPr>
                <w:noProof/>
                <w:webHidden/>
              </w:rPr>
              <w:tab/>
            </w:r>
            <w:r>
              <w:rPr>
                <w:noProof/>
                <w:webHidden/>
              </w:rPr>
              <w:fldChar w:fldCharType="begin"/>
            </w:r>
            <w:r>
              <w:rPr>
                <w:noProof/>
                <w:webHidden/>
              </w:rPr>
              <w:instrText xml:space="preserve"> PAGEREF _Toc509864251 \h </w:instrText>
            </w:r>
            <w:r>
              <w:rPr>
                <w:noProof/>
                <w:webHidden/>
              </w:rPr>
            </w:r>
            <w:r>
              <w:rPr>
                <w:noProof/>
                <w:webHidden/>
              </w:rPr>
              <w:fldChar w:fldCharType="separate"/>
            </w:r>
            <w:r>
              <w:rPr>
                <w:noProof/>
                <w:webHidden/>
              </w:rPr>
              <w:t>7</w:t>
            </w:r>
            <w:r>
              <w:rPr>
                <w:noProof/>
                <w:webHidden/>
              </w:rPr>
              <w:fldChar w:fldCharType="end"/>
            </w:r>
          </w:hyperlink>
        </w:p>
        <w:p w:rsidR="00C834EB" w:rsidRDefault="00C834EB">
          <w:pPr>
            <w:pStyle w:val="20"/>
            <w:tabs>
              <w:tab w:val="right" w:leader="dot" w:pos="9394"/>
            </w:tabs>
            <w:rPr>
              <w:rFonts w:asciiTheme="minorHAnsi" w:eastAsiaTheme="minorEastAsia" w:hAnsiTheme="minorHAnsi"/>
              <w:noProof/>
              <w:sz w:val="22"/>
            </w:rPr>
          </w:pPr>
          <w:hyperlink w:anchor="_Toc509864252" w:history="1">
            <w:r w:rsidRPr="00596E84">
              <w:rPr>
                <w:rStyle w:val="-"/>
                <w:noProof/>
              </w:rPr>
              <w:t>3.3 Metabolism and the early atmosphere</w:t>
            </w:r>
            <w:r>
              <w:rPr>
                <w:noProof/>
                <w:webHidden/>
              </w:rPr>
              <w:tab/>
            </w:r>
            <w:r>
              <w:rPr>
                <w:noProof/>
                <w:webHidden/>
              </w:rPr>
              <w:fldChar w:fldCharType="begin"/>
            </w:r>
            <w:r>
              <w:rPr>
                <w:noProof/>
                <w:webHidden/>
              </w:rPr>
              <w:instrText xml:space="preserve"> PAGEREF _Toc509864252 \h </w:instrText>
            </w:r>
            <w:r>
              <w:rPr>
                <w:noProof/>
                <w:webHidden/>
              </w:rPr>
            </w:r>
            <w:r>
              <w:rPr>
                <w:noProof/>
                <w:webHidden/>
              </w:rPr>
              <w:fldChar w:fldCharType="separate"/>
            </w:r>
            <w:r>
              <w:rPr>
                <w:noProof/>
                <w:webHidden/>
              </w:rPr>
              <w:t>8</w:t>
            </w:r>
            <w:r>
              <w:rPr>
                <w:noProof/>
                <w:webHidden/>
              </w:rPr>
              <w:fldChar w:fldCharType="end"/>
            </w:r>
          </w:hyperlink>
        </w:p>
        <w:p w:rsidR="00C834EB" w:rsidRDefault="00C834EB">
          <w:pPr>
            <w:pStyle w:val="10"/>
            <w:tabs>
              <w:tab w:val="right" w:leader="dot" w:pos="9394"/>
            </w:tabs>
            <w:rPr>
              <w:rFonts w:asciiTheme="minorHAnsi" w:eastAsiaTheme="minorEastAsia" w:hAnsiTheme="minorHAnsi"/>
              <w:noProof/>
              <w:sz w:val="22"/>
            </w:rPr>
          </w:pPr>
          <w:hyperlink w:anchor="_Toc509864253" w:history="1">
            <w:r w:rsidRPr="00596E84">
              <w:rPr>
                <w:rStyle w:val="-"/>
                <w:noProof/>
              </w:rPr>
              <w:t>4. Physical environment</w:t>
            </w:r>
            <w:r>
              <w:rPr>
                <w:noProof/>
                <w:webHidden/>
              </w:rPr>
              <w:tab/>
            </w:r>
            <w:r>
              <w:rPr>
                <w:noProof/>
                <w:webHidden/>
              </w:rPr>
              <w:fldChar w:fldCharType="begin"/>
            </w:r>
            <w:r>
              <w:rPr>
                <w:noProof/>
                <w:webHidden/>
              </w:rPr>
              <w:instrText xml:space="preserve"> PAGEREF _Toc509864253 \h </w:instrText>
            </w:r>
            <w:r>
              <w:rPr>
                <w:noProof/>
                <w:webHidden/>
              </w:rPr>
            </w:r>
            <w:r>
              <w:rPr>
                <w:noProof/>
                <w:webHidden/>
              </w:rPr>
              <w:fldChar w:fldCharType="separate"/>
            </w:r>
            <w:r>
              <w:rPr>
                <w:noProof/>
                <w:webHidden/>
              </w:rPr>
              <w:t>10</w:t>
            </w:r>
            <w:r>
              <w:rPr>
                <w:noProof/>
                <w:webHidden/>
              </w:rPr>
              <w:fldChar w:fldCharType="end"/>
            </w:r>
          </w:hyperlink>
        </w:p>
        <w:p w:rsidR="00C834EB" w:rsidRDefault="00C834EB">
          <w:pPr>
            <w:pStyle w:val="20"/>
            <w:tabs>
              <w:tab w:val="right" w:leader="dot" w:pos="9394"/>
            </w:tabs>
            <w:rPr>
              <w:rFonts w:asciiTheme="minorHAnsi" w:eastAsiaTheme="minorEastAsia" w:hAnsiTheme="minorHAnsi"/>
              <w:noProof/>
              <w:sz w:val="22"/>
            </w:rPr>
          </w:pPr>
          <w:hyperlink w:anchor="_Toc509864254" w:history="1">
            <w:r w:rsidRPr="00596E84">
              <w:rPr>
                <w:rStyle w:val="-"/>
                <w:noProof/>
              </w:rPr>
              <w:t>4.1 Water</w:t>
            </w:r>
            <w:r>
              <w:rPr>
                <w:noProof/>
                <w:webHidden/>
              </w:rPr>
              <w:tab/>
            </w:r>
            <w:r>
              <w:rPr>
                <w:noProof/>
                <w:webHidden/>
              </w:rPr>
              <w:fldChar w:fldCharType="begin"/>
            </w:r>
            <w:r>
              <w:rPr>
                <w:noProof/>
                <w:webHidden/>
              </w:rPr>
              <w:instrText xml:space="preserve"> PAGEREF _Toc509864254 \h </w:instrText>
            </w:r>
            <w:r>
              <w:rPr>
                <w:noProof/>
                <w:webHidden/>
              </w:rPr>
            </w:r>
            <w:r>
              <w:rPr>
                <w:noProof/>
                <w:webHidden/>
              </w:rPr>
              <w:fldChar w:fldCharType="separate"/>
            </w:r>
            <w:r>
              <w:rPr>
                <w:noProof/>
                <w:webHidden/>
              </w:rPr>
              <w:t>10</w:t>
            </w:r>
            <w:r>
              <w:rPr>
                <w:noProof/>
                <w:webHidden/>
              </w:rPr>
              <w:fldChar w:fldCharType="end"/>
            </w:r>
          </w:hyperlink>
        </w:p>
        <w:p w:rsidR="00C834EB" w:rsidRDefault="00C834EB">
          <w:pPr>
            <w:pStyle w:val="20"/>
            <w:tabs>
              <w:tab w:val="right" w:leader="dot" w:pos="9394"/>
            </w:tabs>
            <w:rPr>
              <w:rFonts w:asciiTheme="minorHAnsi" w:eastAsiaTheme="minorEastAsia" w:hAnsiTheme="minorHAnsi"/>
              <w:noProof/>
              <w:sz w:val="22"/>
            </w:rPr>
          </w:pPr>
          <w:hyperlink w:anchor="_Toc509864255" w:history="1">
            <w:r w:rsidRPr="00596E84">
              <w:rPr>
                <w:rStyle w:val="-"/>
                <w:noProof/>
              </w:rPr>
              <w:t>4.2 Gravity</w:t>
            </w:r>
            <w:r>
              <w:rPr>
                <w:noProof/>
                <w:webHidden/>
              </w:rPr>
              <w:tab/>
            </w:r>
            <w:r>
              <w:rPr>
                <w:noProof/>
                <w:webHidden/>
              </w:rPr>
              <w:fldChar w:fldCharType="begin"/>
            </w:r>
            <w:r>
              <w:rPr>
                <w:noProof/>
                <w:webHidden/>
              </w:rPr>
              <w:instrText xml:space="preserve"> PAGEREF _Toc509864255 \h </w:instrText>
            </w:r>
            <w:r>
              <w:rPr>
                <w:noProof/>
                <w:webHidden/>
              </w:rPr>
            </w:r>
            <w:r>
              <w:rPr>
                <w:noProof/>
                <w:webHidden/>
              </w:rPr>
              <w:fldChar w:fldCharType="separate"/>
            </w:r>
            <w:r>
              <w:rPr>
                <w:noProof/>
                <w:webHidden/>
              </w:rPr>
              <w:t>10</w:t>
            </w:r>
            <w:r>
              <w:rPr>
                <w:noProof/>
                <w:webHidden/>
              </w:rPr>
              <w:fldChar w:fldCharType="end"/>
            </w:r>
          </w:hyperlink>
        </w:p>
        <w:p w:rsidR="00C834EB" w:rsidRDefault="00C834EB">
          <w:pPr>
            <w:pStyle w:val="20"/>
            <w:tabs>
              <w:tab w:val="right" w:leader="dot" w:pos="9394"/>
            </w:tabs>
            <w:rPr>
              <w:rFonts w:asciiTheme="minorHAnsi" w:eastAsiaTheme="minorEastAsia" w:hAnsiTheme="minorHAnsi"/>
              <w:noProof/>
              <w:sz w:val="22"/>
            </w:rPr>
          </w:pPr>
          <w:hyperlink w:anchor="_Toc509864256" w:history="1">
            <w:r w:rsidRPr="00596E84">
              <w:rPr>
                <w:rStyle w:val="-"/>
                <w:noProof/>
              </w:rPr>
              <w:t>4.3 Pressure</w:t>
            </w:r>
            <w:r>
              <w:rPr>
                <w:noProof/>
                <w:webHidden/>
              </w:rPr>
              <w:tab/>
            </w:r>
            <w:r>
              <w:rPr>
                <w:noProof/>
                <w:webHidden/>
              </w:rPr>
              <w:fldChar w:fldCharType="begin"/>
            </w:r>
            <w:r>
              <w:rPr>
                <w:noProof/>
                <w:webHidden/>
              </w:rPr>
              <w:instrText xml:space="preserve"> PAGEREF _Toc509864256 \h </w:instrText>
            </w:r>
            <w:r>
              <w:rPr>
                <w:noProof/>
                <w:webHidden/>
              </w:rPr>
            </w:r>
            <w:r>
              <w:rPr>
                <w:noProof/>
                <w:webHidden/>
              </w:rPr>
              <w:fldChar w:fldCharType="separate"/>
            </w:r>
            <w:r>
              <w:rPr>
                <w:noProof/>
                <w:webHidden/>
              </w:rPr>
              <w:t>11</w:t>
            </w:r>
            <w:r>
              <w:rPr>
                <w:noProof/>
                <w:webHidden/>
              </w:rPr>
              <w:fldChar w:fldCharType="end"/>
            </w:r>
          </w:hyperlink>
        </w:p>
        <w:p w:rsidR="00C834EB" w:rsidRDefault="00C834EB">
          <w:pPr>
            <w:pStyle w:val="10"/>
            <w:tabs>
              <w:tab w:val="right" w:leader="dot" w:pos="9394"/>
            </w:tabs>
            <w:rPr>
              <w:rFonts w:asciiTheme="minorHAnsi" w:eastAsiaTheme="minorEastAsia" w:hAnsiTheme="minorHAnsi"/>
              <w:noProof/>
              <w:sz w:val="22"/>
            </w:rPr>
          </w:pPr>
          <w:hyperlink w:anchor="_Toc509864257" w:history="1">
            <w:r w:rsidRPr="00596E84">
              <w:rPr>
                <w:rStyle w:val="-"/>
                <w:noProof/>
              </w:rPr>
              <w:t>5. Biomass</w:t>
            </w:r>
            <w:r>
              <w:rPr>
                <w:noProof/>
                <w:webHidden/>
              </w:rPr>
              <w:tab/>
            </w:r>
            <w:r>
              <w:rPr>
                <w:noProof/>
                <w:webHidden/>
              </w:rPr>
              <w:fldChar w:fldCharType="begin"/>
            </w:r>
            <w:r>
              <w:rPr>
                <w:noProof/>
                <w:webHidden/>
              </w:rPr>
              <w:instrText xml:space="preserve"> PAGEREF _Toc509864257 \h </w:instrText>
            </w:r>
            <w:r>
              <w:rPr>
                <w:noProof/>
                <w:webHidden/>
              </w:rPr>
            </w:r>
            <w:r>
              <w:rPr>
                <w:noProof/>
                <w:webHidden/>
              </w:rPr>
              <w:fldChar w:fldCharType="separate"/>
            </w:r>
            <w:r>
              <w:rPr>
                <w:noProof/>
                <w:webHidden/>
              </w:rPr>
              <w:t>12</w:t>
            </w:r>
            <w:r>
              <w:rPr>
                <w:noProof/>
                <w:webHidden/>
              </w:rPr>
              <w:fldChar w:fldCharType="end"/>
            </w:r>
          </w:hyperlink>
        </w:p>
        <w:p w:rsidR="00C834EB" w:rsidRDefault="00C834EB">
          <w:pPr>
            <w:pStyle w:val="20"/>
            <w:tabs>
              <w:tab w:val="right" w:leader="dot" w:pos="9394"/>
            </w:tabs>
            <w:rPr>
              <w:rFonts w:asciiTheme="minorHAnsi" w:eastAsiaTheme="minorEastAsia" w:hAnsiTheme="minorHAnsi"/>
              <w:noProof/>
              <w:sz w:val="22"/>
            </w:rPr>
          </w:pPr>
          <w:hyperlink w:anchor="_Toc509864258" w:history="1">
            <w:r w:rsidRPr="00596E84">
              <w:rPr>
                <w:rStyle w:val="-"/>
                <w:noProof/>
              </w:rPr>
              <w:t>5.1 Biomass</w:t>
            </w:r>
            <w:r>
              <w:rPr>
                <w:noProof/>
                <w:webHidden/>
              </w:rPr>
              <w:tab/>
            </w:r>
            <w:r>
              <w:rPr>
                <w:noProof/>
                <w:webHidden/>
              </w:rPr>
              <w:fldChar w:fldCharType="begin"/>
            </w:r>
            <w:r>
              <w:rPr>
                <w:noProof/>
                <w:webHidden/>
              </w:rPr>
              <w:instrText xml:space="preserve"> PAGEREF _Toc509864258 \h </w:instrText>
            </w:r>
            <w:r>
              <w:rPr>
                <w:noProof/>
                <w:webHidden/>
              </w:rPr>
            </w:r>
            <w:r>
              <w:rPr>
                <w:noProof/>
                <w:webHidden/>
              </w:rPr>
              <w:fldChar w:fldCharType="separate"/>
            </w:r>
            <w:r>
              <w:rPr>
                <w:noProof/>
                <w:webHidden/>
              </w:rPr>
              <w:t>12</w:t>
            </w:r>
            <w:r>
              <w:rPr>
                <w:noProof/>
                <w:webHidden/>
              </w:rPr>
              <w:fldChar w:fldCharType="end"/>
            </w:r>
          </w:hyperlink>
        </w:p>
        <w:p w:rsidR="00C834EB" w:rsidRDefault="00C834EB">
          <w:pPr>
            <w:pStyle w:val="20"/>
            <w:tabs>
              <w:tab w:val="right" w:leader="dot" w:pos="9394"/>
            </w:tabs>
            <w:rPr>
              <w:rFonts w:asciiTheme="minorHAnsi" w:eastAsiaTheme="minorEastAsia" w:hAnsiTheme="minorHAnsi"/>
              <w:noProof/>
              <w:sz w:val="22"/>
            </w:rPr>
          </w:pPr>
          <w:hyperlink w:anchor="_Toc509864259" w:history="1">
            <w:r w:rsidRPr="00596E84">
              <w:rPr>
                <w:rStyle w:val="-"/>
                <w:noProof/>
              </w:rPr>
              <w:t>5.2 Terrestrial biomass</w:t>
            </w:r>
            <w:r>
              <w:rPr>
                <w:noProof/>
                <w:webHidden/>
              </w:rPr>
              <w:tab/>
            </w:r>
            <w:r>
              <w:rPr>
                <w:noProof/>
                <w:webHidden/>
              </w:rPr>
              <w:fldChar w:fldCharType="begin"/>
            </w:r>
            <w:r>
              <w:rPr>
                <w:noProof/>
                <w:webHidden/>
              </w:rPr>
              <w:instrText xml:space="preserve"> PAGEREF _Toc509864259 \h </w:instrText>
            </w:r>
            <w:r>
              <w:rPr>
                <w:noProof/>
                <w:webHidden/>
              </w:rPr>
            </w:r>
            <w:r>
              <w:rPr>
                <w:noProof/>
                <w:webHidden/>
              </w:rPr>
              <w:fldChar w:fldCharType="separate"/>
            </w:r>
            <w:r>
              <w:rPr>
                <w:noProof/>
                <w:webHidden/>
              </w:rPr>
              <w:t>12</w:t>
            </w:r>
            <w:r>
              <w:rPr>
                <w:noProof/>
                <w:webHidden/>
              </w:rPr>
              <w:fldChar w:fldCharType="end"/>
            </w:r>
          </w:hyperlink>
        </w:p>
        <w:p w:rsidR="00C834EB" w:rsidRDefault="00C834EB">
          <w:pPr>
            <w:pStyle w:val="10"/>
            <w:tabs>
              <w:tab w:val="right" w:leader="dot" w:pos="9394"/>
            </w:tabs>
            <w:rPr>
              <w:rFonts w:asciiTheme="minorHAnsi" w:eastAsiaTheme="minorEastAsia" w:hAnsiTheme="minorHAnsi"/>
              <w:noProof/>
              <w:sz w:val="22"/>
            </w:rPr>
          </w:pPr>
          <w:hyperlink w:anchor="_Toc509864260" w:history="1">
            <w:r w:rsidRPr="00596E84">
              <w:rPr>
                <w:rStyle w:val="-"/>
                <w:noProof/>
                <w:lang w:val="el-GR"/>
              </w:rPr>
              <w:t>6. Η οικογένειά μου</w:t>
            </w:r>
            <w:r>
              <w:rPr>
                <w:noProof/>
                <w:webHidden/>
              </w:rPr>
              <w:tab/>
            </w:r>
            <w:r>
              <w:rPr>
                <w:noProof/>
                <w:webHidden/>
              </w:rPr>
              <w:fldChar w:fldCharType="begin"/>
            </w:r>
            <w:r>
              <w:rPr>
                <w:noProof/>
                <w:webHidden/>
              </w:rPr>
              <w:instrText xml:space="preserve"> PAGEREF _Toc509864260 \h </w:instrText>
            </w:r>
            <w:r>
              <w:rPr>
                <w:noProof/>
                <w:webHidden/>
              </w:rPr>
            </w:r>
            <w:r>
              <w:rPr>
                <w:noProof/>
                <w:webHidden/>
              </w:rPr>
              <w:fldChar w:fldCharType="separate"/>
            </w:r>
            <w:r>
              <w:rPr>
                <w:noProof/>
                <w:webHidden/>
              </w:rPr>
              <w:t>13</w:t>
            </w:r>
            <w:r>
              <w:rPr>
                <w:noProof/>
                <w:webHidden/>
              </w:rPr>
              <w:fldChar w:fldCharType="end"/>
            </w:r>
          </w:hyperlink>
        </w:p>
        <w:p w:rsidR="00C834EB" w:rsidRDefault="00C834EB">
          <w:pPr>
            <w:rPr>
              <w:lang w:val="el-GR"/>
            </w:rPr>
          </w:pPr>
          <w:r>
            <w:rPr>
              <w:lang w:val="el-GR"/>
            </w:rPr>
            <w:fldChar w:fldCharType="end"/>
          </w:r>
        </w:p>
      </w:sdtContent>
    </w:sdt>
    <w:p w:rsidR="000838FC" w:rsidRDefault="000838FC" w:rsidP="000838FC">
      <w:pPr>
        <w:pStyle w:val="1"/>
        <w:spacing w:before="0" w:after="380"/>
        <w:ind w:left="360" w:firstLine="0"/>
        <w:rPr>
          <w:lang w:val="el-GR"/>
        </w:rPr>
      </w:pPr>
    </w:p>
    <w:p w:rsidR="00E8033A" w:rsidRPr="00C31910" w:rsidRDefault="000D1D38" w:rsidP="000838FC">
      <w:pPr>
        <w:pStyle w:val="1"/>
        <w:numPr>
          <w:ilvl w:val="0"/>
          <w:numId w:val="3"/>
        </w:numPr>
        <w:spacing w:before="0" w:after="380"/>
      </w:pPr>
      <w:bookmarkStart w:id="1" w:name="_Toc509864244"/>
      <w:r w:rsidRPr="000D1D38">
        <w:rPr>
          <w:rPrChange w:id="2" w:author="user3" w:date="2018-03-25T20:56:00Z">
            <w:rPr>
              <w:rFonts w:ascii="Times New Roman" w:eastAsiaTheme="minorHAnsi" w:hAnsi="Times New Roman" w:cs="Arial"/>
              <w:b/>
              <w:bCs w:val="0"/>
              <w:color w:val="auto"/>
              <w:sz w:val="24"/>
              <w:szCs w:val="22"/>
            </w:rPr>
          </w:rPrChange>
        </w:rPr>
        <w:t>Biosphere</w:t>
      </w:r>
      <w:bookmarkEnd w:id="0"/>
      <w:bookmarkEnd w:id="1"/>
    </w:p>
    <w:p w:rsidR="000D3D8C" w:rsidRPr="000D3D8C" w:rsidRDefault="000D3D8C" w:rsidP="000D3D8C"/>
    <w:p w:rsidR="000D3D8C" w:rsidRPr="00C31910" w:rsidRDefault="00C31910" w:rsidP="00712B65">
      <w:pPr>
        <w:pStyle w:val="2"/>
        <w:spacing w:before="240" w:after="240"/>
      </w:pPr>
      <w:bookmarkStart w:id="3" w:name="_Toc509697278"/>
      <w:bookmarkStart w:id="4" w:name="_Toc509784010"/>
      <w:bookmarkStart w:id="5" w:name="_Toc509864245"/>
      <w:r>
        <w:t xml:space="preserve">1.1 </w:t>
      </w:r>
      <w:r w:rsidR="000D3D8C" w:rsidRPr="00C31910">
        <w:t>Biosphere</w:t>
      </w:r>
      <w:bookmarkEnd w:id="3"/>
      <w:bookmarkEnd w:id="4"/>
      <w:bookmarkEnd w:id="5"/>
    </w:p>
    <w:p w:rsidR="00E8033A" w:rsidRPr="00E8033A" w:rsidRDefault="00E8033A" w:rsidP="005D4C82">
      <w:pPr>
        <w:spacing w:before="0"/>
        <w:rPr>
          <w:rFonts w:cs="Times New Roman"/>
        </w:rPr>
      </w:pPr>
      <w:r w:rsidRPr="00E8033A">
        <w:rPr>
          <w:rFonts w:cs="Times New Roman"/>
        </w:rPr>
        <w:t xml:space="preserve">The </w:t>
      </w:r>
      <w:del w:id="6" w:author="user3" w:date="2018-03-26T23:10:00Z">
        <w:r w:rsidRPr="00E8033A" w:rsidDel="00C52F46">
          <w:rPr>
            <w:rFonts w:cs="Times New Roman"/>
          </w:rPr>
          <w:delText>largest</w:delText>
        </w:r>
      </w:del>
      <w:ins w:id="7" w:author="user3" w:date="2018-03-26T23:10:00Z">
        <w:r w:rsidR="00C52F46" w:rsidRPr="00E8033A">
          <w:rPr>
            <w:rFonts w:cs="Times New Roman"/>
          </w:rPr>
          <w:t>biggest</w:t>
        </w:r>
      </w:ins>
      <w:r w:rsidRPr="00E8033A">
        <w:rPr>
          <w:rFonts w:cs="Times New Roman"/>
        </w:rPr>
        <w:t xml:space="preserve"> scale of ecological organization is the biosphere: the total sum of ecosystems on the planet. </w:t>
      </w:r>
      <w:r w:rsidRPr="000D3D8C">
        <w:rPr>
          <w:rFonts w:cs="Times New Roman"/>
        </w:rPr>
        <w:t>Ecological relationships</w:t>
      </w:r>
      <w:r w:rsidRPr="00E8033A">
        <w:rPr>
          <w:rFonts w:cs="Times New Roman"/>
        </w:rPr>
        <w:t> regulate the flux of energy, nutrients, and climate all the way up to the planetary scale. For example, the dynamic history of the planetary atmosphere's CO</w:t>
      </w:r>
      <w:r w:rsidRPr="00E8033A">
        <w:rPr>
          <w:rFonts w:cs="Times New Roman"/>
          <w:vertAlign w:val="subscript"/>
        </w:rPr>
        <w:t>2</w:t>
      </w:r>
      <w:r w:rsidRPr="00E8033A">
        <w:rPr>
          <w:rFonts w:cs="Times New Roman"/>
        </w:rPr>
        <w:t> and O</w:t>
      </w:r>
      <w:r w:rsidRPr="00E8033A">
        <w:rPr>
          <w:rFonts w:cs="Times New Roman"/>
          <w:vertAlign w:val="subscript"/>
        </w:rPr>
        <w:t>2</w:t>
      </w:r>
      <w:r w:rsidRPr="00E8033A">
        <w:rPr>
          <w:rFonts w:cs="Times New Roman"/>
        </w:rPr>
        <w:t> composition has been affected by the biogenic flux of gases coming from respiration and photosynthesis, with levels fluctuating over time in relation to the ecology and evolution of plants and animals. Ecological theory has also been used to explain self-emergent regulatory phenomena at the planetary scale: for example, the </w:t>
      </w:r>
      <w:r w:rsidRPr="000D3D8C">
        <w:rPr>
          <w:rFonts w:cs="Times New Roman"/>
        </w:rPr>
        <w:t>Gaia hypothesis</w:t>
      </w:r>
      <w:r w:rsidRPr="00E8033A">
        <w:rPr>
          <w:rFonts w:cs="Times New Roman"/>
        </w:rPr>
        <w:t> is an example of </w:t>
      </w:r>
      <w:r w:rsidRPr="000D3D8C">
        <w:rPr>
          <w:rFonts w:cs="Times New Roman"/>
        </w:rPr>
        <w:t>holism</w:t>
      </w:r>
      <w:r w:rsidRPr="00E8033A">
        <w:rPr>
          <w:rFonts w:cs="Times New Roman"/>
        </w:rPr>
        <w:t> applied in ecological theory. The Gaia hypothesis states that there is an emergent </w:t>
      </w:r>
      <w:r w:rsidRPr="000D3D8C">
        <w:rPr>
          <w:rFonts w:cs="Times New Roman"/>
        </w:rPr>
        <w:t>feedback loop</w:t>
      </w:r>
      <w:r w:rsidRPr="00E8033A">
        <w:rPr>
          <w:rFonts w:cs="Times New Roman"/>
        </w:rPr>
        <w:t> generated by the metabolism of living organisms that maintains the core temperature of the Earth and atmospheric conditions within a narrow self-regulating range of tolerance.</w:t>
      </w:r>
      <w:r w:rsidR="000D3D8C" w:rsidRPr="00E8033A">
        <w:rPr>
          <w:rFonts w:cs="Times New Roman"/>
        </w:rPr>
        <w:t xml:space="preserve"> </w:t>
      </w:r>
    </w:p>
    <w:p w:rsidR="00E8033A" w:rsidRPr="00E8033A" w:rsidRDefault="00E8033A" w:rsidP="005D4C82">
      <w:pPr>
        <w:rPr>
          <w:rFonts w:cs="Times New Roman"/>
        </w:rPr>
      </w:pPr>
      <w:r w:rsidRPr="00E8033A">
        <w:rPr>
          <w:rFonts w:cs="Times New Roman"/>
        </w:rPr>
        <w:t>The </w:t>
      </w:r>
      <w:r w:rsidRPr="00EC6BE0">
        <w:rPr>
          <w:rFonts w:cs="Times New Roman"/>
          <w:bCs/>
        </w:rPr>
        <w:t>biosphere</w:t>
      </w:r>
      <w:r w:rsidRPr="00E8033A">
        <w:rPr>
          <w:rFonts w:cs="Times New Roman"/>
        </w:rPr>
        <w:t> (from </w:t>
      </w:r>
      <w:r w:rsidRPr="000D3D8C">
        <w:rPr>
          <w:rFonts w:cs="Times New Roman"/>
        </w:rPr>
        <w:t>Greek</w:t>
      </w:r>
      <w:r w:rsidRPr="00E8033A">
        <w:rPr>
          <w:rFonts w:cs="Times New Roman"/>
        </w:rPr>
        <w:t> βίος </w:t>
      </w:r>
      <w:r w:rsidRPr="00E8033A">
        <w:rPr>
          <w:rFonts w:cs="Times New Roman"/>
          <w:i/>
          <w:iCs/>
        </w:rPr>
        <w:t>bíos</w:t>
      </w:r>
      <w:r w:rsidRPr="00E8033A">
        <w:rPr>
          <w:rFonts w:cs="Times New Roman"/>
        </w:rPr>
        <w:t> "life" and σφαῖρα </w:t>
      </w:r>
      <w:r w:rsidRPr="00E8033A">
        <w:rPr>
          <w:rFonts w:cs="Times New Roman"/>
          <w:i/>
          <w:iCs/>
        </w:rPr>
        <w:t>sphaira</w:t>
      </w:r>
      <w:r w:rsidRPr="00E8033A">
        <w:rPr>
          <w:rFonts w:cs="Times New Roman"/>
        </w:rPr>
        <w:t> "sphere") also known as the </w:t>
      </w:r>
      <w:r w:rsidRPr="00EC6BE0">
        <w:rPr>
          <w:rFonts w:cs="Times New Roman"/>
          <w:bCs/>
        </w:rPr>
        <w:t>ecosphere</w:t>
      </w:r>
      <w:r w:rsidRPr="00E8033A">
        <w:rPr>
          <w:rFonts w:cs="Times New Roman"/>
        </w:rPr>
        <w:t> (from Greek οἶκος </w:t>
      </w:r>
      <w:r w:rsidRPr="00E8033A">
        <w:rPr>
          <w:rFonts w:cs="Times New Roman"/>
          <w:i/>
          <w:iCs/>
        </w:rPr>
        <w:t>oîkos</w:t>
      </w:r>
      <w:r w:rsidRPr="00E8033A">
        <w:rPr>
          <w:rFonts w:cs="Times New Roman"/>
        </w:rPr>
        <w:t> "environment" and σφαῖρα), is the worldwide sum of all </w:t>
      </w:r>
      <w:r w:rsidRPr="000D3D8C">
        <w:rPr>
          <w:rFonts w:cs="Times New Roman"/>
        </w:rPr>
        <w:t>ecosystems</w:t>
      </w:r>
      <w:r w:rsidRPr="00E8033A">
        <w:rPr>
          <w:rFonts w:cs="Times New Roman"/>
        </w:rPr>
        <w:t>. It can also be termed the zone of </w:t>
      </w:r>
      <w:r w:rsidRPr="000D3D8C">
        <w:rPr>
          <w:rFonts w:cs="Times New Roman"/>
        </w:rPr>
        <w:t>life</w:t>
      </w:r>
      <w:r w:rsidR="000D3D8C">
        <w:rPr>
          <w:rFonts w:cs="Times New Roman"/>
        </w:rPr>
        <w:t xml:space="preserve"> </w:t>
      </w:r>
      <w:r w:rsidRPr="00E8033A">
        <w:rPr>
          <w:rFonts w:cs="Times New Roman"/>
        </w:rPr>
        <w:t>on </w:t>
      </w:r>
      <w:r w:rsidRPr="000D3D8C">
        <w:rPr>
          <w:rFonts w:cs="Times New Roman"/>
        </w:rPr>
        <w:t>Earth</w:t>
      </w:r>
      <w:r w:rsidRPr="00E8033A">
        <w:rPr>
          <w:rFonts w:cs="Times New Roman"/>
        </w:rPr>
        <w:t>, a closed system (apart from </w:t>
      </w:r>
      <w:r w:rsidRPr="000D3D8C">
        <w:rPr>
          <w:rFonts w:cs="Times New Roman"/>
        </w:rPr>
        <w:t>solar</w:t>
      </w:r>
      <w:r w:rsidRPr="00E8033A">
        <w:rPr>
          <w:rFonts w:cs="Times New Roman"/>
        </w:rPr>
        <w:t> and </w:t>
      </w:r>
      <w:r w:rsidRPr="000D3D8C">
        <w:rPr>
          <w:rFonts w:cs="Times New Roman"/>
        </w:rPr>
        <w:t>cosmic radiation</w:t>
      </w:r>
      <w:r w:rsidRPr="00E8033A">
        <w:rPr>
          <w:rFonts w:cs="Times New Roman"/>
        </w:rPr>
        <w:t> and </w:t>
      </w:r>
      <w:r w:rsidRPr="000D3D8C">
        <w:rPr>
          <w:rFonts w:cs="Times New Roman"/>
        </w:rPr>
        <w:t>heat</w:t>
      </w:r>
      <w:r w:rsidRPr="00E8033A">
        <w:rPr>
          <w:rFonts w:cs="Times New Roman"/>
        </w:rPr>
        <w:t> from the interior of the Earth), and largely self-regulating. By the most general </w:t>
      </w:r>
      <w:r w:rsidRPr="000D3D8C">
        <w:rPr>
          <w:rFonts w:cs="Times New Roman"/>
        </w:rPr>
        <w:t>biophysiological</w:t>
      </w:r>
      <w:r w:rsidRPr="00E8033A">
        <w:rPr>
          <w:rFonts w:cs="Times New Roman"/>
        </w:rPr>
        <w:t> definition, the biosphere is the global </w:t>
      </w:r>
      <w:r w:rsidRPr="000D3D8C">
        <w:rPr>
          <w:rFonts w:cs="Times New Roman"/>
        </w:rPr>
        <w:t>ecological</w:t>
      </w:r>
      <w:r w:rsidRPr="00E8033A">
        <w:rPr>
          <w:rFonts w:cs="Times New Roman"/>
        </w:rPr>
        <w:t> system integrating all </w:t>
      </w:r>
      <w:r w:rsidRPr="000D3D8C">
        <w:rPr>
          <w:rFonts w:cs="Times New Roman"/>
        </w:rPr>
        <w:t>living beings</w:t>
      </w:r>
      <w:r w:rsidRPr="00E8033A">
        <w:rPr>
          <w:rFonts w:cs="Times New Roman"/>
        </w:rPr>
        <w:t> and their relationships, including their interaction with the elements of the </w:t>
      </w:r>
      <w:r w:rsidRPr="000D3D8C">
        <w:rPr>
          <w:rFonts w:cs="Times New Roman"/>
        </w:rPr>
        <w:t>lithosphere</w:t>
      </w:r>
      <w:r w:rsidRPr="00E8033A">
        <w:rPr>
          <w:rFonts w:cs="Times New Roman"/>
        </w:rPr>
        <w:t>, </w:t>
      </w:r>
      <w:r w:rsidRPr="000D3D8C">
        <w:rPr>
          <w:rFonts w:cs="Times New Roman"/>
        </w:rPr>
        <w:t>geosphere</w:t>
      </w:r>
      <w:r w:rsidRPr="00E8033A">
        <w:rPr>
          <w:rFonts w:cs="Times New Roman"/>
        </w:rPr>
        <w:t>, </w:t>
      </w:r>
      <w:r w:rsidRPr="000D3D8C">
        <w:rPr>
          <w:rFonts w:cs="Times New Roman"/>
        </w:rPr>
        <w:t>hydrosphere</w:t>
      </w:r>
      <w:r w:rsidRPr="00E8033A">
        <w:rPr>
          <w:rFonts w:cs="Times New Roman"/>
        </w:rPr>
        <w:t>, and </w:t>
      </w:r>
      <w:r w:rsidRPr="000D3D8C">
        <w:rPr>
          <w:rFonts w:cs="Times New Roman"/>
        </w:rPr>
        <w:t>atmosphere</w:t>
      </w:r>
      <w:r w:rsidRPr="00E8033A">
        <w:rPr>
          <w:rFonts w:cs="Times New Roman"/>
        </w:rPr>
        <w:t>. The biosphere is postulated to have </w:t>
      </w:r>
      <w:r w:rsidRPr="000D3D8C">
        <w:rPr>
          <w:rFonts w:cs="Times New Roman"/>
        </w:rPr>
        <w:t>evolved</w:t>
      </w:r>
      <w:r w:rsidRPr="00E8033A">
        <w:rPr>
          <w:rFonts w:cs="Times New Roman"/>
        </w:rPr>
        <w:t>, beginning with a process of </w:t>
      </w:r>
      <w:r w:rsidRPr="000D3D8C">
        <w:rPr>
          <w:rFonts w:cs="Times New Roman"/>
        </w:rPr>
        <w:t>biopoiesis</w:t>
      </w:r>
      <w:r w:rsidRPr="00E8033A">
        <w:rPr>
          <w:rFonts w:cs="Times New Roman"/>
        </w:rPr>
        <w:t> (life created naturally from non-living matter, such as simple organic compounds) or </w:t>
      </w:r>
      <w:r w:rsidRPr="000D3D8C">
        <w:rPr>
          <w:rFonts w:cs="Times New Roman"/>
        </w:rPr>
        <w:t>biogenesis</w:t>
      </w:r>
      <w:r w:rsidRPr="00E8033A">
        <w:rPr>
          <w:rFonts w:cs="Times New Roman"/>
        </w:rPr>
        <w:t> (life created from living matter), at least some 3.5 billion years ago.</w:t>
      </w:r>
    </w:p>
    <w:p w:rsidR="00E8033A" w:rsidRDefault="00E8033A" w:rsidP="003C205B">
      <w:pPr>
        <w:rPr>
          <w:rFonts w:cs="Times New Roman"/>
        </w:rPr>
      </w:pPr>
      <w:r w:rsidRPr="00E8033A">
        <w:rPr>
          <w:rFonts w:cs="Times New Roman"/>
        </w:rPr>
        <w:t xml:space="preserve">In a </w:t>
      </w:r>
      <w:del w:id="8" w:author="user3" w:date="2018-03-26T23:10:00Z">
        <w:r w:rsidRPr="00E8033A" w:rsidDel="00C52F46">
          <w:rPr>
            <w:rFonts w:cs="Times New Roman"/>
          </w:rPr>
          <w:delText>general</w:delText>
        </w:r>
      </w:del>
      <w:ins w:id="9" w:author="user3" w:date="2018-03-26T23:10:00Z">
        <w:r w:rsidR="00C52F46" w:rsidRPr="00E8033A">
          <w:rPr>
            <w:rFonts w:cs="Times New Roman"/>
          </w:rPr>
          <w:t>common</w:t>
        </w:r>
      </w:ins>
      <w:r w:rsidRPr="00E8033A">
        <w:rPr>
          <w:rFonts w:cs="Times New Roman"/>
        </w:rPr>
        <w:t xml:space="preserve"> sense, biospheres are any closed, self-regulating systems containing ecosystems. This includes artificial biospheres such as </w:t>
      </w:r>
      <w:r w:rsidRPr="000D3D8C">
        <w:rPr>
          <w:rFonts w:cs="Times New Roman"/>
        </w:rPr>
        <w:t>Biosphere 2</w:t>
      </w:r>
      <w:r w:rsidRPr="00E8033A">
        <w:rPr>
          <w:rFonts w:cs="Times New Roman"/>
        </w:rPr>
        <w:t> and </w:t>
      </w:r>
      <w:r w:rsidRPr="000D3D8C">
        <w:rPr>
          <w:rFonts w:cs="Times New Roman"/>
        </w:rPr>
        <w:t>BIOS-3</w:t>
      </w:r>
      <w:r w:rsidRPr="00E8033A">
        <w:rPr>
          <w:rFonts w:cs="Times New Roman"/>
        </w:rPr>
        <w:t>, and potentially ones on other planets or moons</w:t>
      </w:r>
      <w:r>
        <w:rPr>
          <w:rFonts w:cs="Times New Roman"/>
        </w:rPr>
        <w:t>.</w:t>
      </w:r>
    </w:p>
    <w:p w:rsidR="00E8033A" w:rsidRPr="00E8033A" w:rsidRDefault="00E8033A" w:rsidP="003C205B">
      <w:pPr>
        <w:spacing w:before="0" w:line="276" w:lineRule="auto"/>
        <w:rPr>
          <w:rFonts w:cs="Times New Roman"/>
        </w:rPr>
      </w:pPr>
      <w:r w:rsidRPr="00E8033A">
        <w:rPr>
          <w:rFonts w:cs="Times New Roman"/>
        </w:rPr>
        <w:lastRenderedPageBreak/>
        <w:t>The term "biosphere" was coined by geologist </w:t>
      </w:r>
      <w:r w:rsidRPr="000D3D8C">
        <w:rPr>
          <w:rFonts w:cs="Times New Roman"/>
        </w:rPr>
        <w:t>Eduard Suess</w:t>
      </w:r>
      <w:r w:rsidRPr="00E8033A">
        <w:rPr>
          <w:rFonts w:cs="Times New Roman"/>
        </w:rPr>
        <w:t> in 1875, which he defined as the place on Earth's surface where life dwells.</w:t>
      </w:r>
      <w:r w:rsidR="000D3D8C" w:rsidRPr="00E8033A">
        <w:rPr>
          <w:rFonts w:cs="Times New Roman"/>
        </w:rPr>
        <w:t xml:space="preserve"> </w:t>
      </w:r>
    </w:p>
    <w:p w:rsidR="00E8033A" w:rsidRPr="00E8033A" w:rsidRDefault="00E8033A" w:rsidP="00353AB3">
      <w:pPr>
        <w:spacing w:before="0"/>
        <w:rPr>
          <w:rFonts w:cs="Times New Roman"/>
        </w:rPr>
      </w:pPr>
      <w:r w:rsidRPr="00E8033A">
        <w:rPr>
          <w:rFonts w:cs="Times New Roman"/>
        </w:rPr>
        <w:t xml:space="preserve">While the concept has a </w:t>
      </w:r>
      <w:del w:id="10" w:author="user3" w:date="2018-03-26T23:11:00Z">
        <w:r w:rsidRPr="00E8033A" w:rsidDel="00C52F46">
          <w:rPr>
            <w:rFonts w:cs="Times New Roman"/>
          </w:rPr>
          <w:delText>geological</w:delText>
        </w:r>
      </w:del>
      <w:ins w:id="11" w:author="user3" w:date="2018-03-26T23:11:00Z">
        <w:r w:rsidR="00C52F46" w:rsidRPr="00E8033A">
          <w:rPr>
            <w:rFonts w:cs="Times New Roman"/>
          </w:rPr>
          <w:t>biological</w:t>
        </w:r>
      </w:ins>
      <w:r w:rsidRPr="00E8033A">
        <w:rPr>
          <w:rFonts w:cs="Times New Roman"/>
        </w:rPr>
        <w:t xml:space="preserve"> origin, it is an indication of the effect of both </w:t>
      </w:r>
      <w:r w:rsidRPr="000D3D8C">
        <w:rPr>
          <w:rFonts w:cs="Times New Roman"/>
        </w:rPr>
        <w:t>Charles Darwin</w:t>
      </w:r>
      <w:r w:rsidRPr="00E8033A">
        <w:rPr>
          <w:rFonts w:cs="Times New Roman"/>
        </w:rPr>
        <w:t> and </w:t>
      </w:r>
      <w:r w:rsidRPr="000D3D8C">
        <w:rPr>
          <w:rFonts w:cs="Times New Roman"/>
        </w:rPr>
        <w:t>Matthew F. Maury</w:t>
      </w:r>
      <w:r w:rsidRPr="00E8033A">
        <w:rPr>
          <w:rFonts w:cs="Times New Roman"/>
        </w:rPr>
        <w:t> on the </w:t>
      </w:r>
      <w:r w:rsidRPr="000D3D8C">
        <w:rPr>
          <w:rFonts w:cs="Times New Roman"/>
        </w:rPr>
        <w:t>Earth sciences</w:t>
      </w:r>
      <w:r w:rsidRPr="00E8033A">
        <w:rPr>
          <w:rFonts w:cs="Times New Roman"/>
        </w:rPr>
        <w:t>. The biosphere's ecological context comes from the 1920s (see </w:t>
      </w:r>
      <w:r w:rsidRPr="000D3D8C">
        <w:rPr>
          <w:rFonts w:cs="Times New Roman"/>
        </w:rPr>
        <w:t>Vladimir I. Vernadsky</w:t>
      </w:r>
      <w:r w:rsidRPr="00E8033A">
        <w:rPr>
          <w:rFonts w:cs="Times New Roman"/>
        </w:rPr>
        <w:t>), preceding the 1935 introduction of the term "</w:t>
      </w:r>
      <w:r w:rsidRPr="000D3D8C">
        <w:rPr>
          <w:rFonts w:cs="Times New Roman"/>
        </w:rPr>
        <w:t>ecosystem</w:t>
      </w:r>
      <w:r w:rsidRPr="00E8033A">
        <w:rPr>
          <w:rFonts w:cs="Times New Roman"/>
        </w:rPr>
        <w:t>" by Sir </w:t>
      </w:r>
      <w:r w:rsidRPr="000D3D8C">
        <w:rPr>
          <w:rFonts w:cs="Times New Roman"/>
        </w:rPr>
        <w:t>Arthur Tansley</w:t>
      </w:r>
      <w:r w:rsidRPr="00E8033A">
        <w:rPr>
          <w:rFonts w:cs="Times New Roman"/>
        </w:rPr>
        <w:t> (see </w:t>
      </w:r>
      <w:r w:rsidRPr="000D3D8C">
        <w:rPr>
          <w:rFonts w:cs="Times New Roman"/>
        </w:rPr>
        <w:t>ecology history</w:t>
      </w:r>
      <w:r w:rsidRPr="00E8033A">
        <w:rPr>
          <w:rFonts w:cs="Times New Roman"/>
        </w:rPr>
        <w:t>). Vernadsky defined </w:t>
      </w:r>
      <w:r w:rsidRPr="000D3D8C">
        <w:rPr>
          <w:rFonts w:cs="Times New Roman"/>
        </w:rPr>
        <w:t>ecology</w:t>
      </w:r>
      <w:r w:rsidRPr="00E8033A">
        <w:rPr>
          <w:rFonts w:cs="Times New Roman"/>
        </w:rPr>
        <w:t> as the science of the biosphere. It is an </w:t>
      </w:r>
      <w:r w:rsidRPr="000D3D8C">
        <w:rPr>
          <w:rFonts w:cs="Times New Roman"/>
        </w:rPr>
        <w:t>interdisciplinary</w:t>
      </w:r>
      <w:r w:rsidR="000D3D8C">
        <w:rPr>
          <w:rFonts w:cs="Times New Roman"/>
        </w:rPr>
        <w:t xml:space="preserve"> </w:t>
      </w:r>
      <w:r w:rsidRPr="00E8033A">
        <w:rPr>
          <w:rFonts w:cs="Times New Roman"/>
        </w:rPr>
        <w:t>concept for integrating </w:t>
      </w:r>
      <w:r w:rsidRPr="000D3D8C">
        <w:rPr>
          <w:rFonts w:cs="Times New Roman"/>
        </w:rPr>
        <w:t>astronomy</w:t>
      </w:r>
      <w:r w:rsidRPr="00E8033A">
        <w:rPr>
          <w:rFonts w:cs="Times New Roman"/>
        </w:rPr>
        <w:t>, </w:t>
      </w:r>
      <w:r w:rsidRPr="000D3D8C">
        <w:rPr>
          <w:rFonts w:cs="Times New Roman"/>
        </w:rPr>
        <w:t>geophysics</w:t>
      </w:r>
      <w:r w:rsidRPr="00E8033A">
        <w:rPr>
          <w:rFonts w:cs="Times New Roman"/>
        </w:rPr>
        <w:t>, </w:t>
      </w:r>
      <w:r w:rsidRPr="000D3D8C">
        <w:rPr>
          <w:rFonts w:cs="Times New Roman"/>
        </w:rPr>
        <w:t>meteorology</w:t>
      </w:r>
      <w:r w:rsidRPr="00E8033A">
        <w:rPr>
          <w:rFonts w:cs="Times New Roman"/>
        </w:rPr>
        <w:t>, </w:t>
      </w:r>
      <w:r w:rsidRPr="000D3D8C">
        <w:rPr>
          <w:rFonts w:cs="Times New Roman"/>
        </w:rPr>
        <w:t>biogeography</w:t>
      </w:r>
      <w:r w:rsidRPr="00E8033A">
        <w:rPr>
          <w:rFonts w:cs="Times New Roman"/>
        </w:rPr>
        <w:t>, </w:t>
      </w:r>
      <w:r w:rsidRPr="000D3D8C">
        <w:rPr>
          <w:rFonts w:cs="Times New Roman"/>
        </w:rPr>
        <w:t>evolution</w:t>
      </w:r>
      <w:r w:rsidRPr="00E8033A">
        <w:rPr>
          <w:rFonts w:cs="Times New Roman"/>
        </w:rPr>
        <w:t>, </w:t>
      </w:r>
      <w:r w:rsidRPr="000D3D8C">
        <w:rPr>
          <w:rFonts w:cs="Times New Roman"/>
        </w:rPr>
        <w:t>geology</w:t>
      </w:r>
      <w:r w:rsidRPr="00E8033A">
        <w:rPr>
          <w:rFonts w:cs="Times New Roman"/>
        </w:rPr>
        <w:t>, </w:t>
      </w:r>
      <w:r w:rsidRPr="000D3D8C">
        <w:rPr>
          <w:rFonts w:cs="Times New Roman"/>
        </w:rPr>
        <w:t>geochemistry</w:t>
      </w:r>
      <w:r w:rsidRPr="00E8033A">
        <w:rPr>
          <w:rFonts w:cs="Times New Roman"/>
        </w:rPr>
        <w:t>, </w:t>
      </w:r>
      <w:r w:rsidRPr="000D3D8C">
        <w:rPr>
          <w:rFonts w:cs="Times New Roman"/>
        </w:rPr>
        <w:t>hydrology</w:t>
      </w:r>
      <w:r w:rsidRPr="00E8033A">
        <w:rPr>
          <w:rFonts w:cs="Times New Roman"/>
        </w:rPr>
        <w:t> and, generally speaking, all life and Earth sciences.</w:t>
      </w:r>
    </w:p>
    <w:p w:rsidR="00C31910" w:rsidRDefault="00E8033A" w:rsidP="003C205B">
      <w:pPr>
        <w:rPr>
          <w:ins w:id="12" w:author="user3" w:date="2018-03-25T20:54:00Z"/>
          <w:rFonts w:cs="Times New Roman"/>
        </w:rPr>
      </w:pPr>
      <w:r w:rsidRPr="00E8033A">
        <w:rPr>
          <w:rFonts w:cs="Times New Roman"/>
        </w:rPr>
        <w:t>The </w:t>
      </w:r>
      <w:del w:id="13" w:author="user3" w:date="2018-03-26T23:10:00Z">
        <w:r w:rsidRPr="000D3D8C" w:rsidDel="00C52F46">
          <w:rPr>
            <w:rFonts w:cs="Times New Roman"/>
          </w:rPr>
          <w:delText>earliest</w:delText>
        </w:r>
      </w:del>
      <w:ins w:id="14" w:author="user3" w:date="2018-03-26T23:10:00Z">
        <w:r w:rsidR="00C52F46" w:rsidRPr="000D3D8C">
          <w:rPr>
            <w:rFonts w:cs="Times New Roman"/>
          </w:rPr>
          <w:t>original</w:t>
        </w:r>
      </w:ins>
      <w:r w:rsidRPr="000D3D8C">
        <w:rPr>
          <w:rFonts w:cs="Times New Roman"/>
        </w:rPr>
        <w:t xml:space="preserve"> evidence</w:t>
      </w:r>
      <w:r w:rsidRPr="00E8033A">
        <w:rPr>
          <w:rFonts w:cs="Times New Roman"/>
        </w:rPr>
        <w:t> for </w:t>
      </w:r>
      <w:r w:rsidRPr="000D3D8C">
        <w:rPr>
          <w:rFonts w:cs="Times New Roman"/>
        </w:rPr>
        <w:t>life on Earth</w:t>
      </w:r>
      <w:r w:rsidRPr="00E8033A">
        <w:rPr>
          <w:rFonts w:cs="Times New Roman"/>
        </w:rPr>
        <w:t> includes </w:t>
      </w:r>
      <w:r w:rsidRPr="000D3D8C">
        <w:rPr>
          <w:rFonts w:cs="Times New Roman"/>
        </w:rPr>
        <w:t>biogenic</w:t>
      </w:r>
      <w:r w:rsidRPr="00E8033A">
        <w:rPr>
          <w:rFonts w:cs="Times New Roman"/>
        </w:rPr>
        <w:t> </w:t>
      </w:r>
      <w:r w:rsidRPr="000D3D8C">
        <w:rPr>
          <w:rFonts w:cs="Times New Roman"/>
        </w:rPr>
        <w:t>graphite</w:t>
      </w:r>
      <w:r w:rsidRPr="00E8033A">
        <w:rPr>
          <w:rFonts w:cs="Times New Roman"/>
        </w:rPr>
        <w:t> found in 3.7 billion-year-old </w:t>
      </w:r>
      <w:r w:rsidRPr="000D3D8C">
        <w:rPr>
          <w:rFonts w:cs="Times New Roman"/>
        </w:rPr>
        <w:t>metasedimentary rocks</w:t>
      </w:r>
      <w:r w:rsidRPr="00E8033A">
        <w:rPr>
          <w:rFonts w:cs="Times New Roman"/>
        </w:rPr>
        <w:t> from </w:t>
      </w:r>
      <w:r w:rsidRPr="000D3D8C">
        <w:rPr>
          <w:rFonts w:cs="Times New Roman"/>
        </w:rPr>
        <w:t>Western Greenland</w:t>
      </w:r>
      <w:r w:rsidR="000D3D8C">
        <w:rPr>
          <w:rFonts w:cs="Times New Roman"/>
          <w:vertAlign w:val="superscript"/>
        </w:rPr>
        <w:t xml:space="preserve"> </w:t>
      </w:r>
      <w:r w:rsidRPr="00E8033A">
        <w:rPr>
          <w:rFonts w:cs="Times New Roman"/>
        </w:rPr>
        <w:t>and </w:t>
      </w:r>
      <w:r w:rsidRPr="000D3D8C">
        <w:rPr>
          <w:rFonts w:cs="Times New Roman"/>
        </w:rPr>
        <w:t>microbial mat</w:t>
      </w:r>
      <w:r w:rsidRPr="00E8033A">
        <w:rPr>
          <w:rFonts w:cs="Times New Roman"/>
        </w:rPr>
        <w:t> </w:t>
      </w:r>
      <w:r w:rsidRPr="000D3D8C">
        <w:rPr>
          <w:rFonts w:cs="Times New Roman"/>
        </w:rPr>
        <w:t>fossils</w:t>
      </w:r>
      <w:r w:rsidRPr="00E8033A">
        <w:rPr>
          <w:rFonts w:cs="Times New Roman"/>
        </w:rPr>
        <w:t> found in 3.48 billion-year-old </w:t>
      </w:r>
      <w:r w:rsidRPr="000D3D8C">
        <w:rPr>
          <w:rFonts w:cs="Times New Roman"/>
        </w:rPr>
        <w:t>sandstone</w:t>
      </w:r>
      <w:r w:rsidRPr="00E8033A">
        <w:rPr>
          <w:rFonts w:cs="Times New Roman"/>
        </w:rPr>
        <w:t> from </w:t>
      </w:r>
      <w:r w:rsidRPr="000D3D8C">
        <w:rPr>
          <w:rFonts w:cs="Times New Roman"/>
        </w:rPr>
        <w:t>Western Australia</w:t>
      </w:r>
      <w:r w:rsidRPr="00E8033A">
        <w:rPr>
          <w:rFonts w:cs="Times New Roman"/>
        </w:rPr>
        <w:t>. More recently, in 2015, "remains of </w:t>
      </w:r>
      <w:r w:rsidRPr="000D3D8C">
        <w:rPr>
          <w:rFonts w:cs="Times New Roman"/>
        </w:rPr>
        <w:t>biotic life</w:t>
      </w:r>
      <w:r w:rsidRPr="00E8033A">
        <w:rPr>
          <w:rFonts w:cs="Times New Roman"/>
        </w:rPr>
        <w:t>" were found in 4.1 billion-year-old rocks in Western Australia.</w:t>
      </w:r>
      <w:r w:rsidR="000D3D8C">
        <w:rPr>
          <w:rFonts w:cs="Times New Roman"/>
          <w:vertAlign w:val="superscript"/>
        </w:rPr>
        <w:t xml:space="preserve"> </w:t>
      </w:r>
      <w:r w:rsidRPr="00E8033A">
        <w:rPr>
          <w:rFonts w:cs="Times New Roman"/>
        </w:rPr>
        <w:t> In 2017, putative fossilized </w:t>
      </w:r>
      <w:r w:rsidRPr="000D3D8C">
        <w:rPr>
          <w:rFonts w:cs="Times New Roman"/>
        </w:rPr>
        <w:t>microorganisms</w:t>
      </w:r>
      <w:r w:rsidRPr="00E8033A">
        <w:rPr>
          <w:rFonts w:cs="Times New Roman"/>
        </w:rPr>
        <w:t> (or </w:t>
      </w:r>
      <w:r w:rsidRPr="000D3D8C">
        <w:rPr>
          <w:rFonts w:cs="Times New Roman"/>
        </w:rPr>
        <w:t>microfossils</w:t>
      </w:r>
      <w:r w:rsidRPr="00E8033A">
        <w:rPr>
          <w:rFonts w:cs="Times New Roman"/>
        </w:rPr>
        <w:t>) were announced to have been discovered in </w:t>
      </w:r>
      <w:r w:rsidRPr="000D3D8C">
        <w:rPr>
          <w:rFonts w:cs="Times New Roman"/>
        </w:rPr>
        <w:t>hydrothermal vent precipitates</w:t>
      </w:r>
      <w:r w:rsidRPr="00E8033A">
        <w:rPr>
          <w:rFonts w:cs="Times New Roman"/>
        </w:rPr>
        <w:t> in the </w:t>
      </w:r>
      <w:r w:rsidRPr="000D3D8C">
        <w:rPr>
          <w:rFonts w:cs="Times New Roman"/>
        </w:rPr>
        <w:t>Nuvvuagittuq Belt</w:t>
      </w:r>
      <w:r w:rsidRPr="00E8033A">
        <w:rPr>
          <w:rFonts w:cs="Times New Roman"/>
        </w:rPr>
        <w:t> of Quebec, Canada that were as old as 4.28 billion years, the oldest record of life on earth, suggesting "an almost instantaneous emergence of life" after </w:t>
      </w:r>
      <w:r w:rsidRPr="000D3D8C">
        <w:rPr>
          <w:rFonts w:cs="Times New Roman"/>
        </w:rPr>
        <w:t>ocean formation 4.4 billion years ago</w:t>
      </w:r>
      <w:r w:rsidRPr="00E8033A">
        <w:rPr>
          <w:rFonts w:cs="Times New Roman"/>
        </w:rPr>
        <w:t>, and not long after the </w:t>
      </w:r>
      <w:r w:rsidRPr="000D3D8C">
        <w:rPr>
          <w:rFonts w:cs="Times New Roman"/>
        </w:rPr>
        <w:t>formation of the Earth</w:t>
      </w:r>
      <w:r w:rsidRPr="00E8033A">
        <w:rPr>
          <w:rFonts w:cs="Times New Roman"/>
        </w:rPr>
        <w:t> 4.54 billion years ago. According to biologist </w:t>
      </w:r>
      <w:r w:rsidRPr="000D3D8C">
        <w:rPr>
          <w:rFonts w:cs="Times New Roman"/>
        </w:rPr>
        <w:t>Stephen Blair Hedges</w:t>
      </w:r>
      <w:r w:rsidRPr="00E8033A">
        <w:rPr>
          <w:rFonts w:cs="Times New Roman"/>
        </w:rPr>
        <w:t>, "If life arose relatively quickly on Earth ... then it could be common in the </w:t>
      </w:r>
      <w:r w:rsidRPr="000D3D8C">
        <w:rPr>
          <w:rFonts w:cs="Times New Roman"/>
        </w:rPr>
        <w:t>universe</w:t>
      </w:r>
      <w:r w:rsidRPr="00E8033A">
        <w:rPr>
          <w:rFonts w:cs="Times New Roman"/>
        </w:rPr>
        <w:t>.</w:t>
      </w:r>
    </w:p>
    <w:p w:rsidR="00C31910" w:rsidRDefault="00C31910">
      <w:pPr>
        <w:rPr>
          <w:ins w:id="15" w:author="user3" w:date="2018-03-25T20:54:00Z"/>
          <w:rFonts w:cs="Times New Roman"/>
        </w:rPr>
      </w:pPr>
      <w:ins w:id="16" w:author="user3" w:date="2018-03-25T20:54:00Z">
        <w:r>
          <w:rPr>
            <w:rFonts w:cs="Times New Roman"/>
          </w:rPr>
          <w:br w:type="page"/>
        </w:r>
      </w:ins>
    </w:p>
    <w:p w:rsidR="00000000" w:rsidRPr="00E0427E" w:rsidRDefault="00E0427E" w:rsidP="00E0427E">
      <w:pPr>
        <w:pStyle w:val="1"/>
        <w:pPrChange w:id="17" w:author="user3" w:date="2018-03-25T20:56:00Z">
          <w:pPr/>
        </w:pPrChange>
      </w:pPr>
      <w:bookmarkStart w:id="18" w:name="_Toc509784011"/>
      <w:bookmarkStart w:id="19" w:name="_Toc509864246"/>
      <w:r w:rsidRPr="00E0427E">
        <w:lastRenderedPageBreak/>
        <w:t>2.</w:t>
      </w:r>
      <w:ins w:id="20" w:author="user3" w:date="2018-03-25T20:55:00Z">
        <w:r w:rsidR="00C31910" w:rsidRPr="00E0427E">
          <w:t>Human ecology</w:t>
        </w:r>
      </w:ins>
      <w:bookmarkEnd w:id="18"/>
      <w:bookmarkEnd w:id="19"/>
    </w:p>
    <w:p w:rsidR="00B56CD8" w:rsidRPr="00450847" w:rsidRDefault="00C31910" w:rsidP="00712B65">
      <w:pPr>
        <w:pStyle w:val="2"/>
        <w:spacing w:before="240" w:after="240"/>
      </w:pPr>
      <w:bookmarkStart w:id="21" w:name="_Toc509784012"/>
      <w:bookmarkStart w:id="22" w:name="_Toc509864247"/>
      <w:r>
        <w:t>2.1   Historical development</w:t>
      </w:r>
      <w:bookmarkEnd w:id="21"/>
      <w:bookmarkEnd w:id="22"/>
    </w:p>
    <w:p w:rsidR="00C31910" w:rsidRPr="003C205B" w:rsidRDefault="00C31910" w:rsidP="00353AB3">
      <w:pPr>
        <w:rPr>
          <w:rFonts w:cs="Times New Roman"/>
          <w:color w:val="1F497D" w:themeColor="text2"/>
          <w:sz w:val="28"/>
          <w:szCs w:val="26"/>
        </w:rPr>
      </w:pPr>
      <w:r w:rsidRPr="003C205B">
        <w:rPr>
          <w:rFonts w:cs="Times New Roman"/>
        </w:rPr>
        <w:t>The roots of ecology as a broader discipline can be traced to the Greeks and a lengthy list of developments in natural history science. Ecology also has notably developed in other cultures. Traditional knowledge, as it is called, includes the human propensity for intuitive knowledge, intelligent relations, understanding, and for passing on information about the natural world and the human experience. The term ecology was coined by Ernst Haeckel in 1866 and defined by direct reference to </w:t>
      </w:r>
      <w:r w:rsidRPr="003C205B">
        <w:rPr>
          <w:rFonts w:cs="Times New Roman"/>
          <w:i/>
          <w:iCs/>
        </w:rPr>
        <w:t>the economy of nature</w:t>
      </w:r>
      <w:r w:rsidRPr="003C205B">
        <w:rPr>
          <w:rFonts w:cs="Times New Roman"/>
        </w:rPr>
        <w:t>.</w:t>
      </w:r>
    </w:p>
    <w:p w:rsidR="00C31910" w:rsidRPr="003C205B" w:rsidRDefault="00C31910" w:rsidP="00353AB3">
      <w:pPr>
        <w:rPr>
          <w:rFonts w:cs="Times New Roman"/>
          <w:vertAlign w:val="superscript"/>
        </w:rPr>
      </w:pPr>
      <w:r w:rsidRPr="003C205B">
        <w:rPr>
          <w:rFonts w:cs="Times New Roman"/>
        </w:rPr>
        <w:t>Like other contemporary researchers of his time, Haeckel adopted his terminology from Carl Linnaeus where human ecological connections were more evident. In his 1749 publication, </w:t>
      </w:r>
      <w:r w:rsidRPr="003C205B">
        <w:rPr>
          <w:rFonts w:cs="Times New Roman"/>
          <w:i/>
          <w:iCs/>
        </w:rPr>
        <w:t xml:space="preserve">Specimen </w:t>
      </w:r>
      <w:r w:rsidRPr="003C205B">
        <w:rPr>
          <w:rFonts w:cs="Times New Roman"/>
          <w:iCs/>
        </w:rPr>
        <w:t>academicum de oeconomia naturae</w:t>
      </w:r>
      <w:r w:rsidRPr="003C205B">
        <w:rPr>
          <w:rFonts w:cs="Times New Roman"/>
        </w:rPr>
        <w:t>, Linnaeus developed a science that included the </w:t>
      </w:r>
      <w:r w:rsidRPr="003C205B">
        <w:rPr>
          <w:rFonts w:cs="Times New Roman"/>
          <w:i/>
          <w:iCs/>
        </w:rPr>
        <w:t>economy and polis of nature</w:t>
      </w:r>
      <w:r w:rsidRPr="003C205B">
        <w:rPr>
          <w:rFonts w:cs="Times New Roman"/>
        </w:rPr>
        <w:t>. Polis stems from its Greek roots for a political community (originally based on the city-states), sharing its roots with the word police in reference to the promotion of growth and maintenance of good social order in a community. Linnaeus was also the first to write about the close affinity between humans and primates. Linnaeus presented early ideas found in modern aspects to human ecology, including the balance of nature while highlighting the importance of ecological functions (ecosystem services or natural capital in modern terms): "In exchange for performing its function satisfactorily, nature provided a species with the necessaries of life" The work of Linnaeus influenced Charles Darwin and other scientists of his time who used Linnaeus' terminology (i.e., the </w:t>
      </w:r>
      <w:r w:rsidRPr="003C205B">
        <w:rPr>
          <w:rFonts w:cs="Times New Roman"/>
          <w:i/>
          <w:iCs/>
        </w:rPr>
        <w:t>economy and polis of nature</w:t>
      </w:r>
      <w:r w:rsidRPr="003C205B">
        <w:rPr>
          <w:rFonts w:cs="Times New Roman"/>
        </w:rPr>
        <w:t>) with direct implications on matters of human affairs, ecology, and economics.</w:t>
      </w:r>
      <w:r w:rsidR="00B56CD8" w:rsidRPr="003C205B">
        <w:rPr>
          <w:rFonts w:cs="Times New Roman"/>
          <w:vertAlign w:val="superscript"/>
        </w:rPr>
        <w:t xml:space="preserve"> </w:t>
      </w:r>
    </w:p>
    <w:p w:rsidR="00B56CD8" w:rsidRDefault="00B56CD8" w:rsidP="00C31910">
      <w:pPr>
        <w:pStyle w:val="Web"/>
        <w:shd w:val="clear" w:color="auto" w:fill="FFFFFF"/>
        <w:spacing w:before="120" w:beforeAutospacing="0" w:after="120" w:afterAutospacing="0"/>
        <w:rPr>
          <w:color w:val="222222"/>
          <w:vertAlign w:val="superscript"/>
        </w:rPr>
      </w:pPr>
    </w:p>
    <w:p w:rsidR="00B56CD8" w:rsidRPr="00B56CD8" w:rsidRDefault="00B56CD8" w:rsidP="00712B65">
      <w:pPr>
        <w:pStyle w:val="2"/>
        <w:spacing w:before="240" w:after="240"/>
      </w:pPr>
      <w:bookmarkStart w:id="23" w:name="_Toc509784013"/>
      <w:bookmarkStart w:id="24" w:name="_Toc509864248"/>
      <w:r>
        <w:t>2.2 The History of human biological</w:t>
      </w:r>
      <w:bookmarkEnd w:id="23"/>
      <w:bookmarkEnd w:id="24"/>
    </w:p>
    <w:p w:rsidR="00C31910" w:rsidRPr="00C31910" w:rsidRDefault="00C31910" w:rsidP="00353AB3">
      <w:pPr>
        <w:rPr>
          <w:rFonts w:cs="Times New Roman"/>
          <w:color w:val="222222"/>
          <w:szCs w:val="24"/>
        </w:rPr>
      </w:pPr>
      <w:r w:rsidRPr="00C31910">
        <w:rPr>
          <w:rFonts w:cs="Times New Roman"/>
          <w:color w:val="222222"/>
          <w:szCs w:val="24"/>
        </w:rPr>
        <w:t>Ecology is not just biological, but a human science as well. An early and influential social scientist in the history of human ecology was </w:t>
      </w:r>
      <w:r w:rsidRPr="00353AB3">
        <w:rPr>
          <w:rFonts w:cs="Times New Roman"/>
          <w:color w:val="222222"/>
          <w:szCs w:val="24"/>
        </w:rPr>
        <w:t>Herbert Spencer</w:t>
      </w:r>
      <w:r w:rsidRPr="00C31910">
        <w:rPr>
          <w:rFonts w:cs="Times New Roman"/>
          <w:color w:val="222222"/>
          <w:szCs w:val="24"/>
        </w:rPr>
        <w:t>. Spencer was influenced by and reciprocated his influence onto the works of Charles Darwin. Herbert Spencer coined the phrase "</w:t>
      </w:r>
      <w:r w:rsidRPr="00353AB3">
        <w:rPr>
          <w:rFonts w:cs="Times New Roman"/>
          <w:color w:val="222222"/>
          <w:szCs w:val="24"/>
        </w:rPr>
        <w:t>survival of the fittest</w:t>
      </w:r>
      <w:r w:rsidRPr="00C31910">
        <w:rPr>
          <w:rFonts w:cs="Times New Roman"/>
          <w:color w:val="222222"/>
          <w:szCs w:val="24"/>
        </w:rPr>
        <w:t>", he was an early founder of sociology where he developed the idea of society as an organism, and he created an early precedent for the socio-ecological approach that was the subsequent aim and link between sociology and human ecology.</w:t>
      </w:r>
    </w:p>
    <w:p w:rsidR="00C31910" w:rsidRPr="003C205B" w:rsidRDefault="00C31910" w:rsidP="00353AB3">
      <w:pPr>
        <w:shd w:val="clear" w:color="auto" w:fill="FFFFFF" w:themeFill="background1"/>
        <w:rPr>
          <w:rFonts w:cs="Times New Roman"/>
          <w:color w:val="222222"/>
          <w:szCs w:val="24"/>
        </w:rPr>
      </w:pPr>
      <w:r w:rsidRPr="00353AB3">
        <w:rPr>
          <w:rFonts w:cs="Times New Roman"/>
          <w:color w:val="222222"/>
          <w:szCs w:val="24"/>
          <w:shd w:val="clear" w:color="auto" w:fill="FFFFFF" w:themeFill="background1"/>
        </w:rPr>
        <w:lastRenderedPageBreak/>
        <w:t>Human ecology is the discipline that inquires into the patterns and process of interaction of humans with their environments. Human values, wealth, life-styles, resource use, and waste, etc. must affect and be affected by the physical and biotic environments along urban-rural gradients.</w:t>
      </w:r>
      <w:r w:rsidRPr="00C31910">
        <w:rPr>
          <w:rFonts w:cs="Times New Roman"/>
          <w:color w:val="222222"/>
          <w:szCs w:val="24"/>
        </w:rPr>
        <w:t xml:space="preserve"> The nature of these interactions is a legitimate ecological research topic and one of increasing importance.</w:t>
      </w:r>
    </w:p>
    <w:p w:rsidR="00C31910" w:rsidRPr="003C205B" w:rsidRDefault="00C31910" w:rsidP="00353AB3">
      <w:pPr>
        <w:rPr>
          <w:rFonts w:cs="Times New Roman"/>
          <w:szCs w:val="24"/>
        </w:rPr>
      </w:pPr>
      <w:r w:rsidRPr="003C205B">
        <w:rPr>
          <w:rFonts w:cs="Times New Roman"/>
          <w:szCs w:val="24"/>
        </w:rPr>
        <w:t>The history of human ecology has strong roots in geography and sociology departments of the late 19th century. In this context a major historical development or landmark that stimulated research into the ecological relations between humans and their urban environments was founded in </w:t>
      </w:r>
      <w:r w:rsidRPr="00353AB3">
        <w:rPr>
          <w:rFonts w:cs="Times New Roman"/>
          <w:szCs w:val="24"/>
        </w:rPr>
        <w:t>George Perkins Marsh</w:t>
      </w:r>
      <w:r w:rsidRPr="003C205B">
        <w:rPr>
          <w:rFonts w:cs="Times New Roman"/>
          <w:szCs w:val="24"/>
        </w:rPr>
        <w:t>'s book </w:t>
      </w:r>
      <w:r w:rsidRPr="00353AB3">
        <w:rPr>
          <w:rFonts w:cs="Times New Roman"/>
          <w:i/>
          <w:iCs/>
          <w:szCs w:val="24"/>
        </w:rPr>
        <w:t>Man and Nature; or, physical geography as modified by human action</w:t>
      </w:r>
      <w:r w:rsidRPr="003C205B">
        <w:rPr>
          <w:rFonts w:cs="Times New Roman"/>
          <w:szCs w:val="24"/>
        </w:rPr>
        <w:t>, which was published in 1864. Marsh was interested in the active agency of human-nature interactions (an early precursor to </w:t>
      </w:r>
      <w:r w:rsidRPr="00353AB3">
        <w:rPr>
          <w:rFonts w:cs="Times New Roman"/>
          <w:szCs w:val="24"/>
        </w:rPr>
        <w:t>urban ecology</w:t>
      </w:r>
      <w:r w:rsidRPr="003C205B">
        <w:rPr>
          <w:rFonts w:cs="Times New Roman"/>
          <w:szCs w:val="24"/>
        </w:rPr>
        <w:t> or </w:t>
      </w:r>
      <w:r w:rsidRPr="00353AB3">
        <w:rPr>
          <w:rFonts w:cs="Times New Roman"/>
          <w:szCs w:val="24"/>
        </w:rPr>
        <w:t>human niche construction</w:t>
      </w:r>
      <w:r w:rsidRPr="003C205B">
        <w:rPr>
          <w:rFonts w:cs="Times New Roman"/>
          <w:szCs w:val="24"/>
        </w:rPr>
        <w:t>) in frequent reference to the </w:t>
      </w:r>
      <w:r w:rsidRPr="003C205B">
        <w:rPr>
          <w:rFonts w:cs="Times New Roman"/>
          <w:i/>
          <w:iCs/>
          <w:szCs w:val="24"/>
        </w:rPr>
        <w:t xml:space="preserve">economy of nature. </w:t>
      </w:r>
    </w:p>
    <w:p w:rsidR="005D4C82" w:rsidRDefault="005D4C82">
      <w:pPr>
        <w:rPr>
          <w:rFonts w:cs="Times New Roman"/>
        </w:rPr>
      </w:pPr>
      <w:r>
        <w:rPr>
          <w:rFonts w:cs="Times New Roman"/>
        </w:rPr>
        <w:br w:type="page"/>
      </w:r>
    </w:p>
    <w:p w:rsidR="005D4C82" w:rsidRDefault="005D4C82" w:rsidP="00712B65">
      <w:pPr>
        <w:pStyle w:val="1"/>
        <w:spacing w:before="0" w:after="380"/>
      </w:pPr>
      <w:bookmarkStart w:id="25" w:name="_Toc509784014"/>
      <w:bookmarkStart w:id="26" w:name="_Toc509864249"/>
      <w:r>
        <w:lastRenderedPageBreak/>
        <w:t>3. Relation to the environment</w:t>
      </w:r>
      <w:bookmarkEnd w:id="25"/>
      <w:bookmarkEnd w:id="26"/>
    </w:p>
    <w:p w:rsidR="005D4C82" w:rsidRPr="005D4C82" w:rsidRDefault="005D4C82" w:rsidP="005D4C82">
      <w:pPr>
        <w:pStyle w:val="2"/>
        <w:spacing w:after="240"/>
      </w:pPr>
      <w:bookmarkStart w:id="27" w:name="_Toc509784015"/>
      <w:bookmarkStart w:id="28" w:name="_Toc509864250"/>
      <w:r>
        <w:t>3.1 Natural environment</w:t>
      </w:r>
      <w:bookmarkEnd w:id="27"/>
      <w:bookmarkEnd w:id="28"/>
    </w:p>
    <w:p w:rsidR="005D4C82" w:rsidRPr="005D4C82" w:rsidRDefault="005D4C82" w:rsidP="005D4C82">
      <w:pPr>
        <w:spacing w:before="0"/>
        <w:rPr>
          <w:rFonts w:cs="Times New Roman"/>
        </w:rPr>
      </w:pPr>
      <w:r w:rsidRPr="005D4C82">
        <w:rPr>
          <w:rFonts w:cs="Times New Roman"/>
        </w:rPr>
        <w:t>The environment of ecosystems includes both physical parameters and biotic attributes. It is dynamically interlinked, and contains </w:t>
      </w:r>
      <w:r w:rsidRPr="00EC6BE0">
        <w:rPr>
          <w:rFonts w:cs="Times New Roman"/>
        </w:rPr>
        <w:t>resources</w:t>
      </w:r>
      <w:r w:rsidRPr="005D4C82">
        <w:rPr>
          <w:rFonts w:cs="Times New Roman"/>
        </w:rPr>
        <w:t> for organisms at any time throughout their life cycle.Like ecology, the term environment has different conceptual meanings and overlaps with the concept of nature. Environment "includes the physical world, the social world of human relations and the built world of human creation." The physical environment is external to the level of biological organization under investigation, including </w:t>
      </w:r>
      <w:r w:rsidRPr="00EC6BE0">
        <w:rPr>
          <w:rFonts w:cs="Times New Roman"/>
        </w:rPr>
        <w:t>abiotic</w:t>
      </w:r>
      <w:r w:rsidRPr="005D4C82">
        <w:rPr>
          <w:rFonts w:cs="Times New Roman"/>
        </w:rPr>
        <w:t> factors such as temperature, radiation, light, chemistry, </w:t>
      </w:r>
      <w:r w:rsidRPr="00EC6BE0">
        <w:rPr>
          <w:rFonts w:cs="Times New Roman"/>
        </w:rPr>
        <w:t>climate</w:t>
      </w:r>
      <w:r w:rsidRPr="005D4C82">
        <w:rPr>
          <w:rFonts w:cs="Times New Roman"/>
        </w:rPr>
        <w:t> and geology. The biotic environment includes genes, cells, organisms, members of the same species (</w:t>
      </w:r>
      <w:r w:rsidRPr="00EC6BE0">
        <w:rPr>
          <w:rFonts w:cs="Times New Roman"/>
        </w:rPr>
        <w:t>conspecifics</w:t>
      </w:r>
      <w:r w:rsidRPr="005D4C82">
        <w:rPr>
          <w:rFonts w:cs="Times New Roman"/>
        </w:rPr>
        <w:t>) and other species that share a habitat.</w:t>
      </w:r>
    </w:p>
    <w:p w:rsidR="005D4C82" w:rsidRPr="005D4C82" w:rsidRDefault="005D4C82" w:rsidP="005D4C82">
      <w:pPr>
        <w:spacing w:before="0"/>
        <w:rPr>
          <w:rFonts w:cs="Times New Roman"/>
        </w:rPr>
      </w:pPr>
      <w:r w:rsidRPr="005D4C82">
        <w:rPr>
          <w:rFonts w:cs="Times New Roman"/>
        </w:rPr>
        <w:t>The distinction between external and internal environments, however, is an abstraction parsing life and environment into units or facts that are inseparable in reality. There is an interpenetration of cause and effect between the environment and life. The laws of </w:t>
      </w:r>
      <w:r w:rsidRPr="00EC6BE0">
        <w:rPr>
          <w:rFonts w:cs="Times New Roman"/>
        </w:rPr>
        <w:t>thermodynamics</w:t>
      </w:r>
      <w:r w:rsidRPr="005D4C82">
        <w:rPr>
          <w:rFonts w:cs="Times New Roman"/>
        </w:rPr>
        <w:t>, for example, apply to ecology by means of its physical state. With an understanding of metabolic and thermodynamic principles, a complete accounting of energy and material flow can be traced through an ecosystem. In this way, the environmental and ecological relations are studied through reference to conceptually manageable and isolated </w:t>
      </w:r>
      <w:r w:rsidRPr="00EC6BE0">
        <w:rPr>
          <w:rFonts w:cs="Times New Roman"/>
        </w:rPr>
        <w:t>material</w:t>
      </w:r>
      <w:r w:rsidRPr="005D4C82">
        <w:rPr>
          <w:rFonts w:cs="Times New Roman"/>
        </w:rPr>
        <w:t> parts. After the effective environmental components are understood through reference to their causes; however, they conceptually link back together as an integrated whole, or </w:t>
      </w:r>
      <w:r w:rsidRPr="005D4C82">
        <w:rPr>
          <w:rFonts w:cs="Times New Roman"/>
          <w:i/>
          <w:iCs/>
        </w:rPr>
        <w:t>holocoenotic</w:t>
      </w:r>
      <w:r w:rsidRPr="005D4C82">
        <w:rPr>
          <w:rFonts w:cs="Times New Roman"/>
        </w:rPr>
        <w:t> system as it was once called. This is known as the </w:t>
      </w:r>
      <w:r w:rsidRPr="00EC6BE0">
        <w:rPr>
          <w:rFonts w:cs="Times New Roman"/>
        </w:rPr>
        <w:t>dialectical</w:t>
      </w:r>
      <w:r w:rsidR="00EC6BE0">
        <w:rPr>
          <w:rFonts w:cs="Times New Roman"/>
        </w:rPr>
        <w:t xml:space="preserve"> </w:t>
      </w:r>
      <w:r w:rsidRPr="005D4C82">
        <w:rPr>
          <w:rFonts w:cs="Times New Roman"/>
        </w:rPr>
        <w:t>approach to ecology. The dialectical approach examines the parts, but integrates the organism and the environment into a dynamic whole (or </w:t>
      </w:r>
      <w:r w:rsidRPr="00EC6BE0">
        <w:rPr>
          <w:rFonts w:cs="Times New Roman"/>
        </w:rPr>
        <w:t>umwelt</w:t>
      </w:r>
      <w:r w:rsidRPr="005D4C82">
        <w:rPr>
          <w:rFonts w:cs="Times New Roman"/>
        </w:rPr>
        <w:t>). Change in one ecological or environmental factor can concurrently affect the dynamic state of an entire ecosystem.</w:t>
      </w:r>
    </w:p>
    <w:p w:rsidR="005D4C82" w:rsidRPr="005D4C82" w:rsidRDefault="005D4C82" w:rsidP="00712B65">
      <w:pPr>
        <w:pStyle w:val="2"/>
        <w:spacing w:before="240" w:after="240"/>
      </w:pPr>
      <w:bookmarkStart w:id="29" w:name="_Toc509784016"/>
      <w:bookmarkStart w:id="30" w:name="_Toc509864251"/>
      <w:r>
        <w:t xml:space="preserve">3.2 </w:t>
      </w:r>
      <w:r w:rsidRPr="005D4C82">
        <w:t>Disturbance and resilience</w:t>
      </w:r>
      <w:bookmarkEnd w:id="29"/>
      <w:bookmarkEnd w:id="30"/>
    </w:p>
    <w:p w:rsidR="005D4C82" w:rsidRPr="005D4C82" w:rsidRDefault="005D4C82" w:rsidP="005D4C82">
      <w:pPr>
        <w:spacing w:before="0"/>
        <w:rPr>
          <w:rFonts w:cs="Times New Roman"/>
        </w:rPr>
      </w:pPr>
      <w:r w:rsidRPr="005D4C82">
        <w:rPr>
          <w:rFonts w:cs="Times New Roman"/>
        </w:rPr>
        <w:t>Ecosystems are regularly confronted with natural environmental variations and disturbances over time and geographic space. A disturbance is an</w:t>
      </w:r>
      <w:r w:rsidR="00EC6BE0">
        <w:rPr>
          <w:rFonts w:cs="Times New Roman"/>
        </w:rPr>
        <w:t xml:space="preserve">y process that removes biomass </w:t>
      </w:r>
      <w:r w:rsidRPr="005D4C82">
        <w:rPr>
          <w:rFonts w:cs="Times New Roman"/>
        </w:rPr>
        <w:t>from a community, such as a fire, flood, drought, or predation. Disturbances occur over vastly different ranges in terms of magnitudes as well as distances and time periods,</w:t>
      </w:r>
      <w:r w:rsidR="00EC6BE0" w:rsidRPr="005D4C82">
        <w:rPr>
          <w:rFonts w:cs="Times New Roman"/>
        </w:rPr>
        <w:t xml:space="preserve"> </w:t>
      </w:r>
      <w:r w:rsidRPr="005D4C82">
        <w:rPr>
          <w:rFonts w:cs="Times New Roman"/>
        </w:rPr>
        <w:t xml:space="preserve">and are both the cause and product of natural fluctuations in death rates, species assemblages, and biomass densities within an ecological community. These disturbances create places of renewal where </w:t>
      </w:r>
      <w:r w:rsidRPr="005D4C82">
        <w:rPr>
          <w:rFonts w:cs="Times New Roman"/>
        </w:rPr>
        <w:lastRenderedPageBreak/>
        <w:t>new directions emerge from the patchwork of natural experimentation and opportunity. Ecological resilience is a cornerstone theory in ecosystem management. Biodiversity fuels the resilience of ecosystems acting as a kind of regenerative insurance.</w:t>
      </w:r>
    </w:p>
    <w:p w:rsidR="005D4C82" w:rsidRPr="005D4C82" w:rsidRDefault="005D4C82" w:rsidP="00712B65">
      <w:pPr>
        <w:pStyle w:val="2"/>
        <w:spacing w:before="240" w:after="240"/>
      </w:pPr>
      <w:bookmarkStart w:id="31" w:name="_Toc509784017"/>
      <w:bookmarkStart w:id="32" w:name="_Toc509864252"/>
      <w:r>
        <w:rPr>
          <w:rStyle w:val="mw-headline"/>
        </w:rPr>
        <w:t xml:space="preserve">3.3 </w:t>
      </w:r>
      <w:r w:rsidRPr="005D4C82">
        <w:rPr>
          <w:rStyle w:val="mw-headline"/>
        </w:rPr>
        <w:t>Metabolism and the early atmosphere</w:t>
      </w:r>
      <w:bookmarkEnd w:id="31"/>
      <w:bookmarkEnd w:id="32"/>
    </w:p>
    <w:p w:rsidR="005D4C82" w:rsidRPr="005D4C82" w:rsidRDefault="005D4C82" w:rsidP="005D4C82">
      <w:pPr>
        <w:rPr>
          <w:rFonts w:cs="Times New Roman"/>
          <w:szCs w:val="24"/>
        </w:rPr>
      </w:pPr>
      <w:r w:rsidRPr="005D4C82">
        <w:rPr>
          <w:rFonts w:cs="Times New Roman"/>
          <w:szCs w:val="24"/>
        </w:rPr>
        <w:t>Metabolism – the rate at which energy and material resources are taken up from the environment, transformed within an organism, and allocated to maintenance, growth and reproduction – is a fundamental physiological trait.</w:t>
      </w:r>
    </w:p>
    <w:p w:rsidR="005D4C82" w:rsidRPr="005D4C82" w:rsidRDefault="005D4C82" w:rsidP="005D4C82">
      <w:pPr>
        <w:rPr>
          <w:rFonts w:cs="Times New Roman"/>
          <w:szCs w:val="24"/>
        </w:rPr>
      </w:pPr>
      <w:r w:rsidRPr="005D4C82">
        <w:rPr>
          <w:rFonts w:cs="Times New Roman"/>
          <w:szCs w:val="24"/>
        </w:rPr>
        <w:t>The Earth was formed approximately 4.5 billion years ago.</w:t>
      </w:r>
      <w:r w:rsidR="00EC6BE0" w:rsidRPr="005D4C82">
        <w:rPr>
          <w:rFonts w:cs="Times New Roman"/>
          <w:szCs w:val="24"/>
        </w:rPr>
        <w:t xml:space="preserve"> </w:t>
      </w:r>
      <w:r w:rsidRPr="005D4C82">
        <w:rPr>
          <w:rFonts w:cs="Times New Roman"/>
          <w:szCs w:val="24"/>
        </w:rPr>
        <w:t> As it cooled and a crust and oceans formed, its atmosphere transformed from being dominated by </w:t>
      </w:r>
      <w:r w:rsidRPr="00EC6BE0">
        <w:rPr>
          <w:rFonts w:cs="Times New Roman"/>
          <w:szCs w:val="24"/>
        </w:rPr>
        <w:t>hydrogen</w:t>
      </w:r>
      <w:r w:rsidRPr="005D4C82">
        <w:rPr>
          <w:rFonts w:cs="Times New Roman"/>
          <w:szCs w:val="24"/>
        </w:rPr>
        <w:t> to one composed mostly of </w:t>
      </w:r>
      <w:r w:rsidRPr="00EC6BE0">
        <w:rPr>
          <w:rFonts w:cs="Times New Roman"/>
          <w:szCs w:val="24"/>
        </w:rPr>
        <w:t>methane</w:t>
      </w:r>
      <w:r w:rsidRPr="005D4C82">
        <w:rPr>
          <w:rFonts w:cs="Times New Roman"/>
          <w:szCs w:val="24"/>
        </w:rPr>
        <w:t> and </w:t>
      </w:r>
      <w:r w:rsidRPr="00EC6BE0">
        <w:rPr>
          <w:rFonts w:cs="Times New Roman"/>
          <w:szCs w:val="24"/>
        </w:rPr>
        <w:t>ammonia</w:t>
      </w:r>
      <w:r w:rsidRPr="005D4C82">
        <w:rPr>
          <w:rFonts w:cs="Times New Roman"/>
          <w:szCs w:val="24"/>
        </w:rPr>
        <w:t>. Over the next billion years, the metabolic activity of life transformed the atmosphere into a mixture of </w:t>
      </w:r>
      <w:r w:rsidRPr="00EC6BE0">
        <w:rPr>
          <w:rFonts w:cs="Times New Roman"/>
          <w:szCs w:val="24"/>
        </w:rPr>
        <w:t>carbon dioxide</w:t>
      </w:r>
      <w:r w:rsidRPr="005D4C82">
        <w:rPr>
          <w:rFonts w:cs="Times New Roman"/>
          <w:szCs w:val="24"/>
        </w:rPr>
        <w:t>, </w:t>
      </w:r>
      <w:r w:rsidRPr="00EC6BE0">
        <w:rPr>
          <w:rFonts w:cs="Times New Roman"/>
          <w:szCs w:val="24"/>
        </w:rPr>
        <w:t>nitrogen</w:t>
      </w:r>
      <w:r w:rsidRPr="005D4C82">
        <w:rPr>
          <w:rFonts w:cs="Times New Roman"/>
          <w:szCs w:val="24"/>
        </w:rPr>
        <w:t>, and water vapor. These gases changed the way that light from the sun hit the Earth's surface and greenhouse effects trapped heat. There were untapped sources of free energy within the mixture of </w:t>
      </w:r>
      <w:r w:rsidRPr="00EC6BE0">
        <w:rPr>
          <w:rFonts w:cs="Times New Roman"/>
          <w:szCs w:val="24"/>
        </w:rPr>
        <w:t>reducing and oxidizing</w:t>
      </w:r>
      <w:r w:rsidRPr="005D4C82">
        <w:rPr>
          <w:rFonts w:cs="Times New Roman"/>
          <w:szCs w:val="24"/>
        </w:rPr>
        <w:t> gasses that set the stage for primitive ecosystems to evolve and, in turn, the atmosphere also evolved.</w:t>
      </w:r>
    </w:p>
    <w:p w:rsidR="009C2194" w:rsidRDefault="005D4C82" w:rsidP="00E8033A">
      <w:pPr>
        <w:rPr>
          <w:rFonts w:cs="Times New Roman"/>
        </w:rPr>
      </w:pPr>
      <w:r w:rsidRPr="005D4C82">
        <w:rPr>
          <w:rFonts w:cs="Times New Roman"/>
        </w:rPr>
        <w:t>Throughout history, the Earth's atmosphere and </w:t>
      </w:r>
      <w:r w:rsidRPr="00EC6BE0">
        <w:rPr>
          <w:rFonts w:cs="Times New Roman"/>
        </w:rPr>
        <w:t>biogeochemical cycles</w:t>
      </w:r>
      <w:r w:rsidRPr="005D4C82">
        <w:rPr>
          <w:rFonts w:cs="Times New Roman"/>
        </w:rPr>
        <w:t> have been in a </w:t>
      </w:r>
      <w:r w:rsidRPr="00EC6BE0">
        <w:rPr>
          <w:rFonts w:cs="Times New Roman"/>
        </w:rPr>
        <w:t>dynamic equilibrium</w:t>
      </w:r>
      <w:r w:rsidRPr="005D4C82">
        <w:rPr>
          <w:rFonts w:cs="Times New Roman"/>
        </w:rPr>
        <w:t> with planetary ecosystems. The history is characterized by periods of significant transformation followed by millions of years of stability. The evolution of the earliest organisms, likely anaerobic </w:t>
      </w:r>
      <w:r w:rsidRPr="00EC6BE0">
        <w:rPr>
          <w:rFonts w:cs="Times New Roman"/>
        </w:rPr>
        <w:t>methanogen</w:t>
      </w:r>
      <w:r w:rsidRPr="005D4C82">
        <w:rPr>
          <w:rFonts w:cs="Times New Roman"/>
        </w:rPr>
        <w:t> microbes, started the process by converting atmospheric hydrogen into methane (4H</w:t>
      </w:r>
      <w:r w:rsidRPr="005D4C82">
        <w:rPr>
          <w:rFonts w:cs="Times New Roman"/>
          <w:vertAlign w:val="subscript"/>
        </w:rPr>
        <w:t>2</w:t>
      </w:r>
      <w:r w:rsidRPr="005D4C82">
        <w:rPr>
          <w:rFonts w:cs="Times New Roman"/>
        </w:rPr>
        <w:t> + CO</w:t>
      </w:r>
      <w:r w:rsidRPr="005D4C82">
        <w:rPr>
          <w:rFonts w:cs="Times New Roman"/>
          <w:vertAlign w:val="subscript"/>
        </w:rPr>
        <w:t>2</w:t>
      </w:r>
      <w:r w:rsidRPr="005D4C82">
        <w:rPr>
          <w:rFonts w:cs="Times New Roman"/>
        </w:rPr>
        <w:t> → CH</w:t>
      </w:r>
      <w:r w:rsidRPr="005D4C82">
        <w:rPr>
          <w:rFonts w:cs="Times New Roman"/>
          <w:vertAlign w:val="subscript"/>
        </w:rPr>
        <w:t>4</w:t>
      </w:r>
      <w:r w:rsidRPr="005D4C82">
        <w:rPr>
          <w:rFonts w:cs="Times New Roman"/>
        </w:rPr>
        <w:t> + 2H</w:t>
      </w:r>
      <w:r w:rsidRPr="005D4C82">
        <w:rPr>
          <w:rFonts w:cs="Times New Roman"/>
          <w:vertAlign w:val="subscript"/>
        </w:rPr>
        <w:t>2</w:t>
      </w:r>
      <w:r w:rsidRPr="005D4C82">
        <w:rPr>
          <w:rFonts w:cs="Times New Roman"/>
        </w:rPr>
        <w:t>O). </w:t>
      </w:r>
      <w:r w:rsidRPr="00EC6BE0">
        <w:rPr>
          <w:rFonts w:cs="Times New Roman"/>
        </w:rPr>
        <w:t>Anoxygenic photosynthesis</w:t>
      </w:r>
      <w:r w:rsidRPr="005D4C82">
        <w:rPr>
          <w:rFonts w:cs="Times New Roman"/>
        </w:rPr>
        <w:t> reduced hydrogen concentrations and increased atmospheric methane, by converting </w:t>
      </w:r>
      <w:r w:rsidRPr="00EC6BE0">
        <w:rPr>
          <w:rFonts w:cs="Times New Roman"/>
        </w:rPr>
        <w:t>hydrogen sulfide</w:t>
      </w:r>
      <w:r w:rsidRPr="005D4C82">
        <w:rPr>
          <w:rFonts w:cs="Times New Roman"/>
        </w:rPr>
        <w:t> into water or other sulfur compounds (for example, 2H</w:t>
      </w:r>
      <w:r w:rsidRPr="005D4C82">
        <w:rPr>
          <w:rFonts w:cs="Times New Roman"/>
          <w:vertAlign w:val="subscript"/>
        </w:rPr>
        <w:t>2</w:t>
      </w:r>
      <w:r w:rsidRPr="005D4C82">
        <w:rPr>
          <w:rFonts w:cs="Times New Roman"/>
        </w:rPr>
        <w:t>S + CO</w:t>
      </w:r>
      <w:r w:rsidRPr="005D4C82">
        <w:rPr>
          <w:rFonts w:cs="Times New Roman"/>
          <w:vertAlign w:val="subscript"/>
        </w:rPr>
        <w:t>2</w:t>
      </w:r>
      <w:r w:rsidRPr="005D4C82">
        <w:rPr>
          <w:rFonts w:cs="Times New Roman"/>
        </w:rPr>
        <w:t> + h</w:t>
      </w:r>
      <w:r w:rsidRPr="005D4C82">
        <w:rPr>
          <w:rFonts w:cs="Times New Roman"/>
          <w:i/>
          <w:iCs/>
        </w:rPr>
        <w:t>v</w:t>
      </w:r>
      <w:r w:rsidRPr="005D4C82">
        <w:rPr>
          <w:rFonts w:cs="Times New Roman"/>
        </w:rPr>
        <w:t> → CH</w:t>
      </w:r>
      <w:r w:rsidRPr="005D4C82">
        <w:rPr>
          <w:rFonts w:cs="Times New Roman"/>
          <w:vertAlign w:val="subscript"/>
        </w:rPr>
        <w:t>2</w:t>
      </w:r>
      <w:r w:rsidRPr="005D4C82">
        <w:rPr>
          <w:rFonts w:cs="Times New Roman"/>
        </w:rPr>
        <w:t>O + H</w:t>
      </w:r>
      <w:r w:rsidRPr="005D4C82">
        <w:rPr>
          <w:rFonts w:cs="Times New Roman"/>
          <w:vertAlign w:val="subscript"/>
        </w:rPr>
        <w:t>2</w:t>
      </w:r>
      <w:r w:rsidRPr="005D4C82">
        <w:rPr>
          <w:rFonts w:cs="Times New Roman"/>
        </w:rPr>
        <w:t>O + 2S). Early forms of </w:t>
      </w:r>
      <w:r w:rsidRPr="00EC6BE0">
        <w:rPr>
          <w:rFonts w:cs="Times New Roman"/>
        </w:rPr>
        <w:t>fermentation</w:t>
      </w:r>
      <w:r w:rsidRPr="005D4C82">
        <w:rPr>
          <w:rFonts w:cs="Times New Roman"/>
        </w:rPr>
        <w:t> also increased levels of atmospheric methane. The transition to an oxygen-dominant atmosphere (the </w:t>
      </w:r>
      <w:r w:rsidRPr="00EC6BE0">
        <w:rPr>
          <w:rFonts w:cs="Times New Roman"/>
          <w:i/>
          <w:iCs/>
        </w:rPr>
        <w:t>Great Oxidation</w:t>
      </w:r>
      <w:r w:rsidRPr="005D4C82">
        <w:rPr>
          <w:rFonts w:cs="Times New Roman"/>
        </w:rPr>
        <w:t>) did not begin until approximately 2.4–2.3 billion years ago, but photosynthetic processes started 0.3 to 1 billion years prior.</w:t>
      </w:r>
    </w:p>
    <w:p w:rsidR="00532144" w:rsidRDefault="00532144" w:rsidP="00E8033A">
      <w:pPr>
        <w:rPr>
          <w:rFonts w:cs="Times New Roman"/>
        </w:rPr>
      </w:pPr>
    </w:p>
    <w:p w:rsidR="00532144" w:rsidRDefault="00532144" w:rsidP="00E8033A">
      <w:pPr>
        <w:rPr>
          <w:rFonts w:cs="Times New Roman"/>
        </w:rPr>
      </w:pPr>
    </w:p>
    <w:p w:rsidR="00532144" w:rsidRDefault="00532144" w:rsidP="00E8033A">
      <w:pPr>
        <w:rPr>
          <w:rFonts w:cs="Times New Roman"/>
        </w:rPr>
      </w:pPr>
    </w:p>
    <w:p w:rsidR="00532144" w:rsidRDefault="00532144" w:rsidP="00E8033A">
      <w:pPr>
        <w:rPr>
          <w:rFonts w:cs="Times New Roman"/>
        </w:rPr>
      </w:pPr>
    </w:p>
    <w:p w:rsidR="007218CD" w:rsidRDefault="007218CD" w:rsidP="00E8033A">
      <w:pPr>
        <w:rPr>
          <w:rFonts w:cs="Times New Roman"/>
        </w:rPr>
        <w:sectPr w:rsidR="007218CD" w:rsidSect="007218CD">
          <w:headerReference w:type="default" r:id="rId9"/>
          <w:footerReference w:type="default" r:id="rId10"/>
          <w:pgSz w:w="12240" w:h="15840"/>
          <w:pgMar w:top="1418" w:right="1418" w:bottom="1418" w:left="1418" w:header="709" w:footer="709" w:gutter="0"/>
          <w:pgNumType w:chapStyle="1"/>
          <w:cols w:space="708"/>
          <w:docGrid w:linePitch="360"/>
        </w:sectPr>
      </w:pPr>
    </w:p>
    <w:p w:rsidR="00532144" w:rsidRDefault="00532144" w:rsidP="00E8033A">
      <w:pPr>
        <w:rPr>
          <w:rFonts w:cs="Times New Roman"/>
        </w:rPr>
      </w:pPr>
    </w:p>
    <w:tbl>
      <w:tblPr>
        <w:tblW w:w="9828" w:type="dxa"/>
        <w:tblInd w:w="-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828"/>
      </w:tblGrid>
      <w:tr w:rsidR="00965C18" w:rsidTr="00965C18">
        <w:tblPrEx>
          <w:tblCellMar>
            <w:top w:w="0" w:type="dxa"/>
            <w:bottom w:w="0" w:type="dxa"/>
          </w:tblCellMar>
        </w:tblPrEx>
        <w:trPr>
          <w:trHeight w:val="3812"/>
        </w:trPr>
        <w:tc>
          <w:tcPr>
            <w:tcW w:w="9828" w:type="dxa"/>
            <w:shd w:val="clear" w:color="auto" w:fill="CCC0D9" w:themeFill="accent4" w:themeFillTint="66"/>
          </w:tcPr>
          <w:p w:rsidR="00965C18" w:rsidRDefault="00965C18" w:rsidP="00965C18">
            <w:pPr>
              <w:rPr>
                <w:rFonts w:cs="Times New Roman"/>
              </w:rPr>
            </w:pPr>
            <w:r>
              <w:rPr>
                <w:rFonts w:cs="Times New Roman"/>
              </w:rPr>
              <w:t>Complex Table (Less accessible)</w:t>
            </w:r>
          </w:p>
          <w:p w:rsidR="00965C18" w:rsidRPr="00510B95" w:rsidRDefault="00965C18" w:rsidP="00965C18">
            <w:pPr>
              <w:jc w:val="center"/>
              <w:rPr>
                <w:rFonts w:cs="Times New Roman"/>
                <w:b/>
              </w:rPr>
            </w:pPr>
            <w:r w:rsidRPr="00510B95">
              <w:rPr>
                <w:rFonts w:cs="Times New Roman"/>
                <w:b/>
              </w:rPr>
              <w:t>Class Schedule</w:t>
            </w:r>
          </w:p>
          <w:tbl>
            <w:tblPr>
              <w:tblStyle w:val="a9"/>
              <w:tblW w:w="9491" w:type="dxa"/>
              <w:shd w:val="clear" w:color="auto" w:fill="C6D9F1" w:themeFill="text2" w:themeFillTint="33"/>
              <w:tblLook w:val="04A0"/>
            </w:tblPr>
            <w:tblGrid>
              <w:gridCol w:w="1898"/>
              <w:gridCol w:w="1898"/>
              <w:gridCol w:w="1898"/>
              <w:gridCol w:w="1898"/>
              <w:gridCol w:w="1899"/>
            </w:tblGrid>
            <w:tr w:rsidR="00965C18" w:rsidTr="00965C18">
              <w:trPr>
                <w:trHeight w:val="251"/>
              </w:trPr>
              <w:tc>
                <w:tcPr>
                  <w:tcW w:w="1898" w:type="dxa"/>
                  <w:shd w:val="clear" w:color="auto" w:fill="C6D9F1" w:themeFill="text2" w:themeFillTint="33"/>
                </w:tcPr>
                <w:p w:rsidR="00965C18" w:rsidRDefault="00965C18" w:rsidP="00D3377D">
                  <w:pPr>
                    <w:ind w:firstLine="0"/>
                    <w:jc w:val="center"/>
                  </w:pPr>
                  <w:r>
                    <w:t>Lesson</w:t>
                  </w:r>
                </w:p>
              </w:tc>
              <w:tc>
                <w:tcPr>
                  <w:tcW w:w="1898" w:type="dxa"/>
                  <w:shd w:val="clear" w:color="auto" w:fill="C6D9F1" w:themeFill="text2" w:themeFillTint="33"/>
                </w:tcPr>
                <w:p w:rsidR="00965C18" w:rsidRDefault="00965C18" w:rsidP="00D3377D">
                  <w:pPr>
                    <w:ind w:firstLine="0"/>
                    <w:jc w:val="center"/>
                  </w:pPr>
                  <w:r>
                    <w:t>Topic</w:t>
                  </w:r>
                </w:p>
              </w:tc>
              <w:tc>
                <w:tcPr>
                  <w:tcW w:w="1898" w:type="dxa"/>
                  <w:shd w:val="clear" w:color="auto" w:fill="C6D9F1" w:themeFill="text2" w:themeFillTint="33"/>
                </w:tcPr>
                <w:p w:rsidR="00965C18" w:rsidRDefault="00965C18" w:rsidP="00D3377D">
                  <w:pPr>
                    <w:ind w:firstLine="0"/>
                    <w:jc w:val="center"/>
                  </w:pPr>
                  <w:r>
                    <w:t>Assignment</w:t>
                  </w:r>
                </w:p>
              </w:tc>
              <w:tc>
                <w:tcPr>
                  <w:tcW w:w="1898" w:type="dxa"/>
                  <w:shd w:val="clear" w:color="auto" w:fill="C6D9F1" w:themeFill="text2" w:themeFillTint="33"/>
                </w:tcPr>
                <w:p w:rsidR="00965C18" w:rsidRDefault="00965C18" w:rsidP="00D3377D">
                  <w:pPr>
                    <w:ind w:firstLine="0"/>
                    <w:jc w:val="center"/>
                  </w:pPr>
                  <w:r>
                    <w:t>Points</w:t>
                  </w:r>
                </w:p>
              </w:tc>
              <w:tc>
                <w:tcPr>
                  <w:tcW w:w="1899" w:type="dxa"/>
                  <w:shd w:val="clear" w:color="auto" w:fill="C6D9F1" w:themeFill="text2" w:themeFillTint="33"/>
                </w:tcPr>
                <w:p w:rsidR="00965C18" w:rsidRDefault="00965C18" w:rsidP="00D3377D">
                  <w:pPr>
                    <w:ind w:firstLine="0"/>
                    <w:jc w:val="center"/>
                  </w:pPr>
                  <w:r>
                    <w:t>DUE</w:t>
                  </w:r>
                </w:p>
              </w:tc>
            </w:tr>
            <w:tr w:rsidR="00965C18" w:rsidTr="00965C18">
              <w:trPr>
                <w:trHeight w:val="251"/>
              </w:trPr>
              <w:tc>
                <w:tcPr>
                  <w:tcW w:w="1898" w:type="dxa"/>
                  <w:vMerge w:val="restart"/>
                  <w:shd w:val="clear" w:color="auto" w:fill="C6D9F1" w:themeFill="text2" w:themeFillTint="33"/>
                </w:tcPr>
                <w:p w:rsidR="00965C18" w:rsidRDefault="00965C18" w:rsidP="00D3377D">
                  <w:pPr>
                    <w:ind w:firstLine="0"/>
                    <w:jc w:val="center"/>
                  </w:pPr>
                  <w:r>
                    <w:t>1</w:t>
                  </w:r>
                </w:p>
              </w:tc>
              <w:tc>
                <w:tcPr>
                  <w:tcW w:w="1898" w:type="dxa"/>
                  <w:vMerge w:val="restart"/>
                  <w:shd w:val="clear" w:color="auto" w:fill="C6D9F1" w:themeFill="text2" w:themeFillTint="33"/>
                </w:tcPr>
                <w:p w:rsidR="00965C18" w:rsidRDefault="00965C18" w:rsidP="00D3377D">
                  <w:pPr>
                    <w:ind w:firstLine="0"/>
                    <w:jc w:val="center"/>
                  </w:pPr>
                  <w:r>
                    <w:t>What is distance Learning?</w:t>
                  </w:r>
                </w:p>
              </w:tc>
              <w:tc>
                <w:tcPr>
                  <w:tcW w:w="1898" w:type="dxa"/>
                  <w:shd w:val="clear" w:color="auto" w:fill="C6D9F1" w:themeFill="text2" w:themeFillTint="33"/>
                </w:tcPr>
                <w:p w:rsidR="00965C18" w:rsidRDefault="00965C18" w:rsidP="00D3377D">
                  <w:pPr>
                    <w:ind w:firstLine="0"/>
                    <w:jc w:val="center"/>
                  </w:pPr>
                  <w:r>
                    <w:t>WiKi #1</w:t>
                  </w:r>
                </w:p>
              </w:tc>
              <w:tc>
                <w:tcPr>
                  <w:tcW w:w="1898" w:type="dxa"/>
                  <w:shd w:val="clear" w:color="auto" w:fill="C6D9F1" w:themeFill="text2" w:themeFillTint="33"/>
                </w:tcPr>
                <w:p w:rsidR="00965C18" w:rsidRDefault="00965C18" w:rsidP="00D3377D">
                  <w:pPr>
                    <w:ind w:firstLine="0"/>
                    <w:jc w:val="center"/>
                  </w:pPr>
                  <w:r>
                    <w:t>10</w:t>
                  </w:r>
                </w:p>
              </w:tc>
              <w:tc>
                <w:tcPr>
                  <w:tcW w:w="1899" w:type="dxa"/>
                  <w:shd w:val="clear" w:color="auto" w:fill="C6D9F1" w:themeFill="text2" w:themeFillTint="33"/>
                </w:tcPr>
                <w:p w:rsidR="00965C18" w:rsidRDefault="00965C18" w:rsidP="00D3377D">
                  <w:pPr>
                    <w:ind w:firstLine="0"/>
                    <w:jc w:val="center"/>
                  </w:pPr>
                  <w:r>
                    <w:t>March 10</w:t>
                  </w:r>
                </w:p>
              </w:tc>
            </w:tr>
            <w:tr w:rsidR="00965C18" w:rsidTr="00965C18">
              <w:trPr>
                <w:trHeight w:val="238"/>
              </w:trPr>
              <w:tc>
                <w:tcPr>
                  <w:tcW w:w="1898" w:type="dxa"/>
                  <w:vMerge/>
                  <w:shd w:val="clear" w:color="auto" w:fill="C6D9F1" w:themeFill="text2" w:themeFillTint="33"/>
                </w:tcPr>
                <w:p w:rsidR="00965C18" w:rsidRDefault="00965C18" w:rsidP="00D3377D">
                  <w:pPr>
                    <w:ind w:firstLine="0"/>
                  </w:pPr>
                </w:p>
              </w:tc>
              <w:tc>
                <w:tcPr>
                  <w:tcW w:w="1898" w:type="dxa"/>
                  <w:vMerge/>
                  <w:shd w:val="clear" w:color="auto" w:fill="C6D9F1" w:themeFill="text2" w:themeFillTint="33"/>
                </w:tcPr>
                <w:p w:rsidR="00965C18" w:rsidRDefault="00965C18" w:rsidP="00D3377D">
                  <w:pPr>
                    <w:ind w:firstLine="0"/>
                  </w:pPr>
                </w:p>
              </w:tc>
              <w:tc>
                <w:tcPr>
                  <w:tcW w:w="1898" w:type="dxa"/>
                  <w:shd w:val="clear" w:color="auto" w:fill="DBE5F1" w:themeFill="accent1" w:themeFillTint="33"/>
                </w:tcPr>
                <w:p w:rsidR="00965C18" w:rsidRDefault="00965C18" w:rsidP="00D3377D">
                  <w:pPr>
                    <w:ind w:firstLine="0"/>
                    <w:jc w:val="center"/>
                  </w:pPr>
                  <w:r>
                    <w:t>Presentation</w:t>
                  </w:r>
                </w:p>
              </w:tc>
              <w:tc>
                <w:tcPr>
                  <w:tcW w:w="1898" w:type="dxa"/>
                  <w:shd w:val="clear" w:color="auto" w:fill="DBE5F1" w:themeFill="accent1" w:themeFillTint="33"/>
                </w:tcPr>
                <w:p w:rsidR="00965C18" w:rsidRDefault="00965C18" w:rsidP="00D3377D">
                  <w:pPr>
                    <w:ind w:firstLine="0"/>
                    <w:jc w:val="center"/>
                  </w:pPr>
                  <w:r>
                    <w:t>20</w:t>
                  </w:r>
                </w:p>
              </w:tc>
              <w:tc>
                <w:tcPr>
                  <w:tcW w:w="1899" w:type="dxa"/>
                  <w:shd w:val="clear" w:color="auto" w:fill="DBE5F1" w:themeFill="accent1" w:themeFillTint="33"/>
                </w:tcPr>
                <w:p w:rsidR="00965C18" w:rsidRDefault="00965C18" w:rsidP="00D3377D">
                  <w:pPr>
                    <w:ind w:firstLine="0"/>
                  </w:pPr>
                </w:p>
              </w:tc>
            </w:tr>
            <w:tr w:rsidR="00965C18" w:rsidTr="00965C18">
              <w:trPr>
                <w:trHeight w:val="238"/>
              </w:trPr>
              <w:tc>
                <w:tcPr>
                  <w:tcW w:w="1898" w:type="dxa"/>
                  <w:shd w:val="clear" w:color="auto" w:fill="C6D9F1" w:themeFill="text2" w:themeFillTint="33"/>
                </w:tcPr>
                <w:p w:rsidR="00965C18" w:rsidRDefault="00965C18" w:rsidP="00D3377D">
                  <w:pPr>
                    <w:ind w:firstLine="0"/>
                    <w:jc w:val="center"/>
                  </w:pPr>
                  <w:r>
                    <w:t>2</w:t>
                  </w:r>
                </w:p>
              </w:tc>
              <w:tc>
                <w:tcPr>
                  <w:tcW w:w="1898" w:type="dxa"/>
                  <w:shd w:val="clear" w:color="auto" w:fill="C6D9F1" w:themeFill="text2" w:themeFillTint="33"/>
                </w:tcPr>
                <w:p w:rsidR="00965C18" w:rsidRDefault="00965C18" w:rsidP="00D3377D">
                  <w:pPr>
                    <w:ind w:firstLine="0"/>
                    <w:jc w:val="center"/>
                  </w:pPr>
                  <w:r>
                    <w:t>History &amp; Theories</w:t>
                  </w:r>
                </w:p>
              </w:tc>
              <w:tc>
                <w:tcPr>
                  <w:tcW w:w="1898" w:type="dxa"/>
                  <w:shd w:val="clear" w:color="auto" w:fill="C6D9F1" w:themeFill="text2" w:themeFillTint="33"/>
                </w:tcPr>
                <w:p w:rsidR="00965C18" w:rsidRDefault="00965C18" w:rsidP="00D3377D">
                  <w:pPr>
                    <w:ind w:firstLine="0"/>
                    <w:jc w:val="center"/>
                  </w:pPr>
                  <w:r>
                    <w:t>Brief Paper</w:t>
                  </w:r>
                </w:p>
              </w:tc>
              <w:tc>
                <w:tcPr>
                  <w:tcW w:w="1898" w:type="dxa"/>
                  <w:shd w:val="clear" w:color="auto" w:fill="C6D9F1" w:themeFill="text2" w:themeFillTint="33"/>
                </w:tcPr>
                <w:p w:rsidR="00965C18" w:rsidRDefault="00965C18" w:rsidP="00D3377D">
                  <w:pPr>
                    <w:ind w:firstLine="0"/>
                    <w:jc w:val="center"/>
                  </w:pPr>
                  <w:r>
                    <w:t>20</w:t>
                  </w:r>
                </w:p>
              </w:tc>
              <w:tc>
                <w:tcPr>
                  <w:tcW w:w="1899" w:type="dxa"/>
                  <w:shd w:val="clear" w:color="auto" w:fill="C6D9F1" w:themeFill="text2" w:themeFillTint="33"/>
                </w:tcPr>
                <w:p w:rsidR="00965C18" w:rsidRDefault="00965C18" w:rsidP="00D3377D">
                  <w:pPr>
                    <w:ind w:firstLine="0"/>
                    <w:jc w:val="center"/>
                  </w:pPr>
                  <w:r>
                    <w:t>March 24</w:t>
                  </w:r>
                </w:p>
              </w:tc>
            </w:tr>
            <w:tr w:rsidR="00965C18" w:rsidTr="00965C18">
              <w:trPr>
                <w:trHeight w:val="238"/>
              </w:trPr>
              <w:tc>
                <w:tcPr>
                  <w:tcW w:w="9490" w:type="dxa"/>
                  <w:gridSpan w:val="5"/>
                  <w:shd w:val="clear" w:color="auto" w:fill="DBE5F1" w:themeFill="accent1" w:themeFillTint="33"/>
                </w:tcPr>
                <w:p w:rsidR="00965C18" w:rsidRDefault="00965C18" w:rsidP="00D3377D">
                  <w:pPr>
                    <w:ind w:firstLine="0"/>
                    <w:jc w:val="center"/>
                  </w:pPr>
                  <w:r>
                    <w:t>Spring Break</w:t>
                  </w:r>
                </w:p>
              </w:tc>
            </w:tr>
            <w:tr w:rsidR="00965C18" w:rsidTr="00965C18">
              <w:trPr>
                <w:trHeight w:val="251"/>
              </w:trPr>
              <w:tc>
                <w:tcPr>
                  <w:tcW w:w="1898" w:type="dxa"/>
                  <w:vMerge w:val="restart"/>
                  <w:shd w:val="clear" w:color="auto" w:fill="C6D9F1" w:themeFill="text2" w:themeFillTint="33"/>
                </w:tcPr>
                <w:p w:rsidR="00965C18" w:rsidRDefault="00965C18" w:rsidP="00D3377D">
                  <w:pPr>
                    <w:ind w:firstLine="0"/>
                    <w:jc w:val="center"/>
                  </w:pPr>
                  <w:r>
                    <w:t>3</w:t>
                  </w:r>
                </w:p>
              </w:tc>
              <w:tc>
                <w:tcPr>
                  <w:tcW w:w="1898" w:type="dxa"/>
                  <w:vMerge w:val="restart"/>
                  <w:shd w:val="clear" w:color="auto" w:fill="C6D9F1" w:themeFill="text2" w:themeFillTint="33"/>
                </w:tcPr>
                <w:p w:rsidR="00965C18" w:rsidRDefault="00965C18" w:rsidP="00D3377D">
                  <w:pPr>
                    <w:ind w:firstLine="0"/>
                    <w:jc w:val="center"/>
                  </w:pPr>
                  <w:r>
                    <w:t>Distance Learners</w:t>
                  </w:r>
                </w:p>
              </w:tc>
              <w:tc>
                <w:tcPr>
                  <w:tcW w:w="1898" w:type="dxa"/>
                  <w:shd w:val="clear" w:color="auto" w:fill="C6D9F1" w:themeFill="text2" w:themeFillTint="33"/>
                </w:tcPr>
                <w:p w:rsidR="00965C18" w:rsidRDefault="00965C18" w:rsidP="00D3377D">
                  <w:pPr>
                    <w:ind w:firstLine="0"/>
                    <w:jc w:val="center"/>
                  </w:pPr>
                  <w:r>
                    <w:t>Discussion #1</w:t>
                  </w:r>
                </w:p>
              </w:tc>
              <w:tc>
                <w:tcPr>
                  <w:tcW w:w="1898" w:type="dxa"/>
                  <w:shd w:val="clear" w:color="auto" w:fill="C6D9F1" w:themeFill="text2" w:themeFillTint="33"/>
                </w:tcPr>
                <w:p w:rsidR="00965C18" w:rsidRDefault="00965C18" w:rsidP="00D3377D">
                  <w:pPr>
                    <w:ind w:firstLine="0"/>
                    <w:jc w:val="center"/>
                  </w:pPr>
                  <w:r>
                    <w:t>10</w:t>
                  </w:r>
                </w:p>
              </w:tc>
              <w:tc>
                <w:tcPr>
                  <w:tcW w:w="1899" w:type="dxa"/>
                  <w:shd w:val="clear" w:color="auto" w:fill="C6D9F1" w:themeFill="text2" w:themeFillTint="33"/>
                </w:tcPr>
                <w:p w:rsidR="00965C18" w:rsidRDefault="00965C18" w:rsidP="00D3377D">
                  <w:pPr>
                    <w:ind w:firstLine="0"/>
                    <w:jc w:val="center"/>
                  </w:pPr>
                  <w:r>
                    <w:t>April 7</w:t>
                  </w:r>
                </w:p>
              </w:tc>
            </w:tr>
            <w:tr w:rsidR="00965C18" w:rsidTr="00965C18">
              <w:trPr>
                <w:trHeight w:val="251"/>
              </w:trPr>
              <w:tc>
                <w:tcPr>
                  <w:tcW w:w="1898" w:type="dxa"/>
                  <w:vMerge/>
                  <w:shd w:val="clear" w:color="auto" w:fill="C6D9F1" w:themeFill="text2" w:themeFillTint="33"/>
                </w:tcPr>
                <w:p w:rsidR="00965C18" w:rsidRDefault="00965C18" w:rsidP="00D3377D">
                  <w:pPr>
                    <w:ind w:firstLine="0"/>
                    <w:jc w:val="center"/>
                  </w:pPr>
                </w:p>
              </w:tc>
              <w:tc>
                <w:tcPr>
                  <w:tcW w:w="1898" w:type="dxa"/>
                  <w:vMerge/>
                  <w:shd w:val="clear" w:color="auto" w:fill="C6D9F1" w:themeFill="text2" w:themeFillTint="33"/>
                </w:tcPr>
                <w:p w:rsidR="00965C18" w:rsidRDefault="00965C18" w:rsidP="00D3377D">
                  <w:pPr>
                    <w:ind w:firstLine="0"/>
                    <w:jc w:val="center"/>
                  </w:pPr>
                </w:p>
              </w:tc>
              <w:tc>
                <w:tcPr>
                  <w:tcW w:w="1898" w:type="dxa"/>
                  <w:shd w:val="clear" w:color="auto" w:fill="DBE5F1" w:themeFill="accent1" w:themeFillTint="33"/>
                </w:tcPr>
                <w:p w:rsidR="00965C18" w:rsidRDefault="00965C18" w:rsidP="00D3377D">
                  <w:pPr>
                    <w:ind w:firstLine="0"/>
                    <w:jc w:val="center"/>
                  </w:pPr>
                  <w:r>
                    <w:t xml:space="preserve">Group Project </w:t>
                  </w:r>
                </w:p>
              </w:tc>
              <w:tc>
                <w:tcPr>
                  <w:tcW w:w="1898" w:type="dxa"/>
                  <w:shd w:val="clear" w:color="auto" w:fill="DBE5F1" w:themeFill="accent1" w:themeFillTint="33"/>
                </w:tcPr>
                <w:p w:rsidR="00965C18" w:rsidRDefault="00965C18" w:rsidP="00D3377D">
                  <w:pPr>
                    <w:ind w:firstLine="0"/>
                    <w:jc w:val="center"/>
                  </w:pPr>
                  <w:r>
                    <w:t>50</w:t>
                  </w:r>
                </w:p>
              </w:tc>
              <w:tc>
                <w:tcPr>
                  <w:tcW w:w="1899" w:type="dxa"/>
                  <w:shd w:val="clear" w:color="auto" w:fill="DBE5F1" w:themeFill="accent1" w:themeFillTint="33"/>
                </w:tcPr>
                <w:p w:rsidR="00965C18" w:rsidRDefault="00965C18" w:rsidP="00D3377D">
                  <w:pPr>
                    <w:ind w:firstLine="0"/>
                    <w:jc w:val="center"/>
                  </w:pPr>
                  <w:r>
                    <w:t>April 14</w:t>
                  </w:r>
                </w:p>
              </w:tc>
            </w:tr>
            <w:tr w:rsidR="00965C18" w:rsidTr="00965C18">
              <w:trPr>
                <w:trHeight w:val="251"/>
              </w:trPr>
              <w:tc>
                <w:tcPr>
                  <w:tcW w:w="1898" w:type="dxa"/>
                  <w:shd w:val="clear" w:color="auto" w:fill="C6D9F1" w:themeFill="text2" w:themeFillTint="33"/>
                </w:tcPr>
                <w:p w:rsidR="00965C18" w:rsidRDefault="00965C18" w:rsidP="00D3377D">
                  <w:pPr>
                    <w:ind w:firstLine="0"/>
                    <w:jc w:val="center"/>
                  </w:pPr>
                  <w:r>
                    <w:t>4</w:t>
                  </w:r>
                </w:p>
              </w:tc>
              <w:tc>
                <w:tcPr>
                  <w:tcW w:w="1898" w:type="dxa"/>
                  <w:shd w:val="clear" w:color="auto" w:fill="C6D9F1" w:themeFill="text2" w:themeFillTint="33"/>
                </w:tcPr>
                <w:p w:rsidR="00965C18" w:rsidRDefault="00965C18" w:rsidP="00D3377D">
                  <w:pPr>
                    <w:ind w:firstLine="0"/>
                    <w:jc w:val="center"/>
                  </w:pPr>
                  <w:r>
                    <w:t>Media Selection</w:t>
                  </w:r>
                </w:p>
              </w:tc>
              <w:tc>
                <w:tcPr>
                  <w:tcW w:w="1898" w:type="dxa"/>
                  <w:shd w:val="clear" w:color="auto" w:fill="C6D9F1" w:themeFill="text2" w:themeFillTint="33"/>
                </w:tcPr>
                <w:p w:rsidR="00965C18" w:rsidRDefault="00965C18" w:rsidP="00D3377D">
                  <w:pPr>
                    <w:ind w:firstLine="0"/>
                    <w:jc w:val="center"/>
                  </w:pPr>
                  <w:r>
                    <w:t>Blog #1</w:t>
                  </w:r>
                </w:p>
              </w:tc>
              <w:tc>
                <w:tcPr>
                  <w:tcW w:w="1898" w:type="dxa"/>
                  <w:shd w:val="clear" w:color="auto" w:fill="C6D9F1" w:themeFill="text2" w:themeFillTint="33"/>
                </w:tcPr>
                <w:p w:rsidR="00965C18" w:rsidRDefault="00965C18" w:rsidP="00D3377D">
                  <w:pPr>
                    <w:ind w:firstLine="0"/>
                    <w:jc w:val="center"/>
                  </w:pPr>
                  <w:r>
                    <w:t>10</w:t>
                  </w:r>
                </w:p>
              </w:tc>
              <w:tc>
                <w:tcPr>
                  <w:tcW w:w="1899" w:type="dxa"/>
                  <w:shd w:val="clear" w:color="auto" w:fill="C6D9F1" w:themeFill="text2" w:themeFillTint="33"/>
                </w:tcPr>
                <w:p w:rsidR="00965C18" w:rsidRDefault="00965C18" w:rsidP="00D3377D">
                  <w:pPr>
                    <w:ind w:firstLine="0"/>
                    <w:jc w:val="center"/>
                  </w:pPr>
                  <w:r>
                    <w:t>April 21</w:t>
                  </w:r>
                </w:p>
              </w:tc>
            </w:tr>
          </w:tbl>
          <w:p w:rsidR="00965C18" w:rsidRDefault="00965C18" w:rsidP="00965C18">
            <w:pPr>
              <w:rPr>
                <w:rFonts w:cs="Times New Roman"/>
              </w:rPr>
            </w:pPr>
          </w:p>
          <w:p w:rsidR="00965C18" w:rsidRDefault="00965C18" w:rsidP="00965C18">
            <w:pPr>
              <w:ind w:firstLine="0"/>
              <w:rPr>
                <w:rFonts w:cs="Times New Roman"/>
              </w:rPr>
            </w:pPr>
          </w:p>
        </w:tc>
      </w:tr>
    </w:tbl>
    <w:p w:rsidR="00DA353E" w:rsidRDefault="00DA353E" w:rsidP="00E8033A">
      <w:pPr>
        <w:rPr>
          <w:rFonts w:cs="Times New Roman"/>
        </w:rPr>
      </w:pPr>
    </w:p>
    <w:p w:rsidR="00DA353E" w:rsidRDefault="00DA353E">
      <w:pPr>
        <w:rPr>
          <w:rFonts w:cs="Times New Roman"/>
        </w:rPr>
      </w:pPr>
      <w:r>
        <w:rPr>
          <w:rFonts w:cs="Times New Roman"/>
        </w:rPr>
        <w:br w:type="page"/>
      </w:r>
    </w:p>
    <w:p w:rsidR="00532144" w:rsidRDefault="00532144" w:rsidP="00E8033A">
      <w:pPr>
        <w:rPr>
          <w:rFonts w:cs="Times New Roman"/>
        </w:rPr>
      </w:pPr>
    </w:p>
    <w:p w:rsidR="00532144" w:rsidRDefault="00532144" w:rsidP="00E8033A">
      <w:pPr>
        <w:rPr>
          <w:rFonts w:cs="Times New Roman"/>
        </w:rPr>
      </w:pPr>
    </w:p>
    <w:p w:rsidR="00532144" w:rsidRDefault="00532144" w:rsidP="00E8033A">
      <w:pPr>
        <w:rPr>
          <w:rFonts w:cs="Times New Roman"/>
        </w:rPr>
      </w:pPr>
    </w:p>
    <w:p w:rsidR="002D63B1" w:rsidRDefault="002D63B1" w:rsidP="00E8033A">
      <w:pPr>
        <w:rPr>
          <w:rFonts w:cs="Times New Roman"/>
        </w:rPr>
      </w:pPr>
    </w:p>
    <w:p w:rsidR="009C2194" w:rsidRPr="00862424" w:rsidRDefault="00862424" w:rsidP="009C2194">
      <w:pPr>
        <w:pStyle w:val="1"/>
        <w:spacing w:before="0" w:after="380"/>
        <w:rPr>
          <w:lang w:val="el-GR"/>
        </w:rPr>
      </w:pPr>
      <w:bookmarkStart w:id="33" w:name="_Toc509784018"/>
      <w:r>
        <w:rPr>
          <w:noProof/>
        </w:rPr>
        <w:drawing>
          <wp:anchor distT="0" distB="0" distL="114300" distR="114300" simplePos="0" relativeHeight="251658752" behindDoc="0" locked="0" layoutInCell="1" allowOverlap="1">
            <wp:simplePos x="0" y="0"/>
            <wp:positionH relativeFrom="column">
              <wp:posOffset>74930</wp:posOffset>
            </wp:positionH>
            <wp:positionV relativeFrom="paragraph">
              <wp:posOffset>-773430</wp:posOffset>
            </wp:positionV>
            <wp:extent cx="3032125" cy="2179320"/>
            <wp:effectExtent l="19050" t="0" r="0" b="0"/>
            <wp:wrapThrough wrapText="bothSides">
              <wp:wrapPolygon edited="0">
                <wp:start x="7600" y="0"/>
                <wp:lineTo x="-136" y="2266"/>
                <wp:lineTo x="136" y="9063"/>
                <wp:lineTo x="679" y="15105"/>
                <wp:lineTo x="679" y="18881"/>
                <wp:lineTo x="6921" y="21147"/>
                <wp:lineTo x="8685" y="21336"/>
                <wp:lineTo x="13842" y="21336"/>
                <wp:lineTo x="16556" y="18126"/>
                <wp:lineTo x="18456" y="15294"/>
                <wp:lineTo x="18456" y="15105"/>
                <wp:lineTo x="18999" y="12273"/>
                <wp:lineTo x="19677" y="12084"/>
                <wp:lineTo x="21577" y="9818"/>
                <wp:lineTo x="21577" y="7364"/>
                <wp:lineTo x="21170" y="6231"/>
                <wp:lineTo x="16963" y="3021"/>
                <wp:lineTo x="17099" y="1888"/>
                <wp:lineTo x="14792" y="189"/>
                <wp:lineTo x="12892" y="0"/>
                <wp:lineTo x="7600" y="0"/>
              </wp:wrapPolygon>
            </wp:wrapThrough>
            <wp:docPr id="2" name="1 - Εικόνα" descr="lifecycle_appl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ifecycle_apple.gif"/>
                    <pic:cNvPicPr/>
                  </pic:nvPicPr>
                  <pic:blipFill>
                    <a:blip r:embed="rId11"/>
                    <a:stretch>
                      <a:fillRect/>
                    </a:stretch>
                  </pic:blipFill>
                  <pic:spPr>
                    <a:xfrm>
                      <a:off x="0" y="0"/>
                      <a:ext cx="3032125" cy="2179320"/>
                    </a:xfrm>
                    <a:prstGeom prst="rect">
                      <a:avLst/>
                    </a:prstGeom>
                  </pic:spPr>
                </pic:pic>
              </a:graphicData>
            </a:graphic>
          </wp:anchor>
        </w:drawing>
      </w:r>
      <w:bookmarkStart w:id="34" w:name="_Toc509864253"/>
      <w:r w:rsidR="009C2194">
        <w:t>4. Physical environment</w:t>
      </w:r>
      <w:bookmarkEnd w:id="33"/>
      <w:bookmarkEnd w:id="34"/>
    </w:p>
    <w:p w:rsidR="009C2194" w:rsidRDefault="009C2194" w:rsidP="009C2194">
      <w:pPr>
        <w:pStyle w:val="2"/>
        <w:spacing w:before="240" w:after="240"/>
      </w:pPr>
      <w:bookmarkStart w:id="35" w:name="_Toc509784019"/>
      <w:bookmarkStart w:id="36" w:name="_Toc509864254"/>
      <w:r>
        <w:t>4.1 Water</w:t>
      </w:r>
      <w:bookmarkEnd w:id="35"/>
      <w:bookmarkEnd w:id="36"/>
    </w:p>
    <w:p w:rsidR="009C2194" w:rsidRDefault="009C2194" w:rsidP="009C2194">
      <w:r w:rsidRPr="009C2194">
        <w:t>Diffusion of carbon dioxide and oxygen is approximately 10,000 times slower in water than in air. When soils are flooded, they quickly lose oxygen, becoming hypoxic (an environment with O</w:t>
      </w:r>
      <w:r w:rsidRPr="009C2194">
        <w:rPr>
          <w:vertAlign w:val="subscript"/>
        </w:rPr>
        <w:t>2</w:t>
      </w:r>
      <w:r w:rsidRPr="009C2194">
        <w:t> concentration below 2 mg/liter) and eventually completely anoxic</w:t>
      </w:r>
      <w:r>
        <w:t xml:space="preserve"> </w:t>
      </w:r>
      <w:r w:rsidRPr="009C2194">
        <w:t>where anaerobic bacteria thrive among the roots. Water also influences the intensity and spectral composition of light as it reflects off the water surface and submerged particles. Aquatic plants exhibit a wide variety of morphological and physiological adaptations that allow them to survive, compete, and diversify in these environments. For example, their roots and stems contain large air spaces (aerenchyma) that regulate the efficient transportation of gases (for example, CO</w:t>
      </w:r>
      <w:r w:rsidRPr="009C2194">
        <w:rPr>
          <w:vertAlign w:val="subscript"/>
        </w:rPr>
        <w:t>2</w:t>
      </w:r>
      <w:r w:rsidRPr="009C2194">
        <w:t> and O</w:t>
      </w:r>
      <w:r w:rsidRPr="009C2194">
        <w:rPr>
          <w:vertAlign w:val="subscript"/>
        </w:rPr>
        <w:t>2</w:t>
      </w:r>
      <w:r w:rsidRPr="009C2194">
        <w:t>) used in respiration and photosynthesis. Salt water plants (halophytes) have additional specialized adaptations, such as the development of special organs for shedding salt and osmoregulating their internal salt (NaCl) concentrations, to live in estuarine, brackish, or oceanic</w:t>
      </w:r>
      <w:r>
        <w:t xml:space="preserve"> </w:t>
      </w:r>
      <w:r w:rsidRPr="009C2194">
        <w:t>environments. Anaerobic soil microorganisms in aquatic environments use nitrate, manganese ions, ferric ions, sulfate, carbon dioxide, and some organic compounds; other microorganisms are facultative anaerobes and use oxygen during respiration when the soil becomes drier. The activity of soil microorganisms and the chemistry of the water reduces the oxidation-reduction potentials of the water. Carbon dioxide, for example, is reduced to methane (CH</w:t>
      </w:r>
      <w:r w:rsidRPr="009C2194">
        <w:rPr>
          <w:vertAlign w:val="subscript"/>
        </w:rPr>
        <w:t>4</w:t>
      </w:r>
      <w:r w:rsidRPr="009C2194">
        <w:t>) by methanogenic bacteria. The physiology of fish is also specially adapted to compensate for environmental salt levels through osmoregulation. Their gills form electrochemical gradients that mediate salt excretion in salt water and uptake in fresh water.</w:t>
      </w:r>
    </w:p>
    <w:p w:rsidR="009C2194" w:rsidRPr="009C2194" w:rsidRDefault="009C2194" w:rsidP="009C2194">
      <w:pPr>
        <w:pStyle w:val="2"/>
        <w:spacing w:before="240" w:after="240"/>
      </w:pPr>
      <w:bookmarkStart w:id="37" w:name="_Toc509784020"/>
      <w:bookmarkStart w:id="38" w:name="_Toc509864255"/>
      <w:r>
        <w:lastRenderedPageBreak/>
        <w:t xml:space="preserve">4.2 </w:t>
      </w:r>
      <w:r w:rsidRPr="009C2194">
        <w:t>Gravity</w:t>
      </w:r>
      <w:bookmarkEnd w:id="37"/>
      <w:bookmarkEnd w:id="38"/>
    </w:p>
    <w:p w:rsidR="009C2194" w:rsidRPr="009C2194" w:rsidRDefault="009C2194" w:rsidP="009C2194">
      <w:r w:rsidRPr="009C2194">
        <w:t xml:space="preserve">The shape and energy of the land is significantly affected by gravitational forces. On a large scale, the distribution of gravitational forces on the earth is uneven and influences the shape and movement of tectonic plates as well as influencing geomorphic processes such as orogeny and erosion. These forces govern many of the geophysical properties and distributions of ecological biomes across the Earth. On the organismal scale, gravitational forces provide directional cues for plant and fungal growth (gravitropism), orientation cues for animal migrations, and influence the biomechanics and size of animals. Ecological traits, such as allocation of biomass in trees during growth are subject to mechanical failure as gravitational forces influence the position and structure of branches and leaves. The cardiovascular systems of animals are functionally adapted to overcome pressure and gravitational forces that change according to the features of organisms (e.g., height, size, shape), their behaviour (e.g., diving, running, flying), and the habitat occupied (e.g., water, hot deserts, cold tundra). </w:t>
      </w:r>
    </w:p>
    <w:p w:rsidR="009C2194" w:rsidRPr="009C2194" w:rsidRDefault="009C2194" w:rsidP="009C2194">
      <w:pPr>
        <w:pStyle w:val="2"/>
        <w:spacing w:before="240" w:after="240"/>
      </w:pPr>
      <w:bookmarkStart w:id="39" w:name="_Toc509784021"/>
      <w:bookmarkStart w:id="40" w:name="_Toc509864256"/>
      <w:r>
        <w:t xml:space="preserve">4.3 </w:t>
      </w:r>
      <w:r w:rsidRPr="009C2194">
        <w:t>Pressure</w:t>
      </w:r>
      <w:bookmarkEnd w:id="39"/>
      <w:bookmarkEnd w:id="40"/>
    </w:p>
    <w:p w:rsidR="009C2194" w:rsidRDefault="009C2194" w:rsidP="009C2194">
      <w:r w:rsidRPr="009C2194">
        <w:t>Climatic and osmotic pressure places physiological constraints on organisms, especially those that fly and respire at high altitudes, or dive to deep ocean depths</w:t>
      </w:r>
      <w:r>
        <w:t>.</w:t>
      </w:r>
      <w:r w:rsidRPr="009C2194">
        <w:t> These constraints influence vertical limits of ecosystems in the biosphere, as organisms are physiologically sensitive and adapted to atmospheric and osmotic water pressure differences. For example, oxygen levels decrease with decreasing pressure and are a limiting factor for life at higher altitudes. Water transportation by plants is another important ecophysiological process affected by osmotic pressure gradients. Water pressure in the depths of oceans requires that organisms adapt to these conditions. For example, diving animals such as whales, dolphins, and seals are specially adapted to deal with changes in sound due to water pressure differences. Differences between hagfish species provide another example of adaptation to deep-sea pressure through specialized protein adaptations.</w:t>
      </w:r>
    </w:p>
    <w:p w:rsidR="00862424" w:rsidRDefault="00862424" w:rsidP="009C2194"/>
    <w:p w:rsidR="00862424" w:rsidRDefault="00862424" w:rsidP="009C2194"/>
    <w:p w:rsidR="00862424" w:rsidRDefault="00862424" w:rsidP="009C2194"/>
    <w:p w:rsidR="00862424" w:rsidDel="006C41EE" w:rsidRDefault="00862424" w:rsidP="009C2194">
      <w:pPr>
        <w:rPr>
          <w:del w:id="41" w:author="user3" w:date="2018-03-26T23:23:00Z"/>
        </w:rPr>
      </w:pPr>
    </w:p>
    <w:p w:rsidR="00862424" w:rsidDel="006C41EE" w:rsidRDefault="00862424" w:rsidP="009C2194">
      <w:pPr>
        <w:rPr>
          <w:del w:id="42" w:author="user3" w:date="2018-03-26T23:23:00Z"/>
        </w:rPr>
      </w:pPr>
    </w:p>
    <w:p w:rsidR="00862424" w:rsidRPr="006C41EE" w:rsidDel="006C41EE" w:rsidRDefault="00862424" w:rsidP="009C2194">
      <w:pPr>
        <w:rPr>
          <w:del w:id="43" w:author="user3" w:date="2018-03-26T23:23:00Z"/>
          <w:lang w:val="el-GR"/>
          <w:rPrChange w:id="44" w:author="user3" w:date="2018-03-26T23:23:00Z">
            <w:rPr>
              <w:del w:id="45" w:author="user3" w:date="2018-03-26T23:23:00Z"/>
            </w:rPr>
          </w:rPrChange>
        </w:rPr>
      </w:pPr>
    </w:p>
    <w:p w:rsidR="00862424" w:rsidRPr="006C41EE" w:rsidDel="006C41EE" w:rsidRDefault="00862424" w:rsidP="009C2194">
      <w:pPr>
        <w:rPr>
          <w:del w:id="46" w:author="user3" w:date="2018-03-26T23:23:00Z"/>
          <w:lang w:val="el-GR"/>
          <w:rPrChange w:id="47" w:author="user3" w:date="2018-03-26T23:23:00Z">
            <w:rPr>
              <w:del w:id="48" w:author="user3" w:date="2018-03-26T23:23:00Z"/>
            </w:rPr>
          </w:rPrChange>
        </w:rPr>
      </w:pPr>
    </w:p>
    <w:p w:rsidR="00D0186D" w:rsidRDefault="00D0186D" w:rsidP="002D63B1">
      <w:pPr>
        <w:pStyle w:val="1"/>
        <w:spacing w:before="0" w:after="380"/>
      </w:pPr>
      <w:bookmarkStart w:id="49" w:name="_Toc509784022"/>
      <w:bookmarkStart w:id="50" w:name="_Toc509864257"/>
      <w:r>
        <w:t>5. Biomass</w:t>
      </w:r>
      <w:bookmarkEnd w:id="49"/>
      <w:bookmarkEnd w:id="50"/>
    </w:p>
    <w:p w:rsidR="00D0186D" w:rsidRDefault="00D0186D" w:rsidP="002D63B1">
      <w:pPr>
        <w:pStyle w:val="2"/>
        <w:spacing w:before="240" w:after="240"/>
      </w:pPr>
      <w:r>
        <w:tab/>
      </w:r>
      <w:bookmarkStart w:id="51" w:name="_Toc509784023"/>
      <w:bookmarkStart w:id="52" w:name="_Toc509864258"/>
      <w:r>
        <w:t>5.1 Biomass</w:t>
      </w:r>
      <w:bookmarkEnd w:id="51"/>
      <w:bookmarkEnd w:id="52"/>
    </w:p>
    <w:p w:rsidR="00E8033A" w:rsidRDefault="00D0186D" w:rsidP="00D0186D">
      <w:r w:rsidRPr="00D0186D">
        <w:rPr>
          <w:bCs/>
        </w:rPr>
        <w:t>Biomass</w:t>
      </w:r>
      <w:r w:rsidRPr="00D0186D">
        <w:t> is the mass of living biological organisms in a given area or ecosystem at a given time. Biomass can refer to </w:t>
      </w:r>
      <w:r w:rsidRPr="00D0186D">
        <w:rPr>
          <w:i/>
          <w:iCs/>
        </w:rPr>
        <w:t>species biomass</w:t>
      </w:r>
      <w:r w:rsidRPr="00D0186D">
        <w:t>, which is the mass of one or more species, or to </w:t>
      </w:r>
      <w:r w:rsidRPr="00D0186D">
        <w:rPr>
          <w:i/>
          <w:iCs/>
        </w:rPr>
        <w:t>community biomass</w:t>
      </w:r>
      <w:r w:rsidRPr="00D0186D">
        <w:t>, which is the mass of all species in the community. It can include microorganisms, plants or animals. The mass can be expressed as the average mass per unit area, or as the total mass in the community.</w:t>
      </w:r>
    </w:p>
    <w:p w:rsidR="00D0186D" w:rsidRPr="00D0186D" w:rsidRDefault="00D0186D" w:rsidP="00D0186D">
      <w:r w:rsidRPr="00D0186D">
        <w:t>How biomass is measured depends on why it is being measured. Sometimes, the biomass is regarded as the natural mass of organisms </w:t>
      </w:r>
      <w:r w:rsidRPr="00D0186D">
        <w:rPr>
          <w:i/>
          <w:iCs/>
        </w:rPr>
        <w:t>in situ</w:t>
      </w:r>
      <w:r w:rsidRPr="00D0186D">
        <w:t>, just as they are. For example, in a salmon fishery, the salmon biomass might be regarded as the total wet weight the salmon would have if they were taken out of the water. In other contexts, biomass can be measured in terms of the dried organic mass, so perhaps only 30% of the actual weight might count, the rest being water. For other purposes, only biological tissues count, and teeth, bones and shells are excluded. In some applications, biomass is measured as the mass of organically bound carbon (C) that is present.</w:t>
      </w:r>
    </w:p>
    <w:p w:rsidR="00D0186D" w:rsidRPr="00D0186D" w:rsidRDefault="00D0186D" w:rsidP="00D0186D">
      <w:r w:rsidRPr="00D0186D">
        <w:t>Apart from bacteria, the total live biomass on Earth is about 560 billion tonnes C,</w:t>
      </w:r>
      <w:hyperlink r:id="rId12" w:anchor="cite_note-Groombridge-1" w:history="1"/>
      <w:r w:rsidRPr="00D0186D">
        <w:t> and the total annual primary production of biomass is just over 100 billion tonnes C/yr. The total live biomass of bacteria may be as much as that of plants and animals or may be much less. The total amount of DNA base pairs on Earth, as a possible approximation of global biodiversity, is estimated at 5.0 x 10</w:t>
      </w:r>
      <w:r w:rsidRPr="00D0186D">
        <w:rPr>
          <w:vertAlign w:val="superscript"/>
        </w:rPr>
        <w:t>37</w:t>
      </w:r>
      <w:r w:rsidRPr="00D0186D">
        <w:t>, and weighs 50 billion tonnes. In comparison, the total mass of the biosphere has been estimated to be as much as 4 x 10</w:t>
      </w:r>
      <w:r>
        <w:rPr>
          <w:vertAlign w:val="superscript"/>
        </w:rPr>
        <w:t xml:space="preserve"> </w:t>
      </w:r>
      <w:r w:rsidRPr="00D0186D">
        <w:t>tonnes of carbon</w:t>
      </w:r>
      <w:r>
        <w:t>.</w:t>
      </w:r>
    </w:p>
    <w:p w:rsidR="00D0186D" w:rsidRPr="00D0186D" w:rsidRDefault="00D0186D" w:rsidP="002D63B1">
      <w:pPr>
        <w:pStyle w:val="2"/>
        <w:spacing w:before="240" w:after="240"/>
      </w:pPr>
      <w:bookmarkStart w:id="53" w:name="_Toc509784024"/>
      <w:bookmarkStart w:id="54" w:name="_Toc509864259"/>
      <w:r>
        <w:t xml:space="preserve">5.2 </w:t>
      </w:r>
      <w:r w:rsidRPr="00D0186D">
        <w:t>Terrestrial biomass</w:t>
      </w:r>
      <w:bookmarkEnd w:id="53"/>
      <w:bookmarkEnd w:id="54"/>
    </w:p>
    <w:p w:rsidR="00D0186D" w:rsidRPr="00D0186D" w:rsidRDefault="00D0186D" w:rsidP="00D0186D">
      <w:r w:rsidRPr="00D0186D">
        <w:t xml:space="preserve">Terrestrial biomass generally decreases markedly at each higher trophic level (plants, herbivores, carnivores). Examples of terrestrial producers are grasses, trees and shrubs. These </w:t>
      </w:r>
      <w:r w:rsidRPr="00D0186D">
        <w:lastRenderedPageBreak/>
        <w:t>have a much higher biomass than the animals that consume them, such as deer, zebras and insects. The level with the least biomass are the highest predators in the food chain, such as foxes and eagles.</w:t>
      </w:r>
    </w:p>
    <w:p w:rsidR="00DA353E" w:rsidRDefault="00D0186D" w:rsidP="00D0186D">
      <w:r w:rsidRPr="00D0186D">
        <w:t>In a temperate grassland, grasses and other plants are the primary producers at the bottom of the pyramid. Then come the primary consumers, such as grasshoppers, voles and bison, followed by the secondary consumers, shrews, hawks and small cats. Finally the tertiary consumers, large cats and wolves. The biomass pyramid decreases markedly at each higher level.</w:t>
      </w:r>
    </w:p>
    <w:p w:rsidR="00DA353E" w:rsidRDefault="00DA353E">
      <w:r>
        <w:br w:type="page"/>
      </w:r>
    </w:p>
    <w:p w:rsidR="00D0186D" w:rsidRPr="00D0186D" w:rsidRDefault="00D0186D" w:rsidP="00D0186D"/>
    <w:p w:rsidR="00D0186D" w:rsidRPr="00FE083F" w:rsidRDefault="00FE083F" w:rsidP="009E2977">
      <w:pPr>
        <w:pStyle w:val="1"/>
        <w:tabs>
          <w:tab w:val="left" w:pos="6946"/>
        </w:tabs>
        <w:spacing w:before="380" w:after="380"/>
        <w:rPr>
          <w:lang w:val="el-GR"/>
        </w:rPr>
      </w:pPr>
      <w:bookmarkStart w:id="55" w:name="_Toc509784025"/>
      <w:bookmarkStart w:id="56" w:name="_Toc509864260"/>
      <w:r>
        <w:rPr>
          <w:lang w:val="el-GR"/>
        </w:rPr>
        <w:t>6. Η οικογένειά μου</w:t>
      </w:r>
      <w:bookmarkEnd w:id="55"/>
      <w:bookmarkEnd w:id="56"/>
      <w:r w:rsidR="00D650E8">
        <w:rPr>
          <w:noProof/>
        </w:rPr>
        <w:drawing>
          <wp:inline distT="0" distB="0" distL="0" distR="0">
            <wp:extent cx="5486400" cy="3200400"/>
            <wp:effectExtent l="19050" t="0" r="19050" b="0"/>
            <wp:docPr id="5" name="Διάγραμμα 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3" r:lo="rId14" r:qs="rId15" r:cs="rId16"/>
              </a:graphicData>
            </a:graphic>
          </wp:inline>
        </w:drawing>
      </w:r>
    </w:p>
    <w:sectPr w:rsidR="00D0186D" w:rsidRPr="00FE083F" w:rsidSect="007218CD">
      <w:pgSz w:w="12240" w:h="15840"/>
      <w:pgMar w:top="1418" w:right="1418" w:bottom="1418" w:left="1418" w:header="709" w:footer="709" w:gutter="0"/>
      <w:pgNumType w:chapStyle="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14464" w:rsidRDefault="00D14464" w:rsidP="00432AFA">
      <w:pPr>
        <w:spacing w:before="0" w:after="0" w:line="240" w:lineRule="auto"/>
      </w:pPr>
      <w:r>
        <w:separator/>
      </w:r>
    </w:p>
  </w:endnote>
  <w:endnote w:type="continuationSeparator" w:id="1">
    <w:p w:rsidR="00D14464" w:rsidRDefault="00D14464" w:rsidP="00432AFA">
      <w:pPr>
        <w:spacing w:before="0"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104276658"/>
      <w:docPartObj>
        <w:docPartGallery w:val="Page Numbers (Bottom of Page)"/>
        <w:docPartUnique/>
      </w:docPartObj>
    </w:sdtPr>
    <w:sdtContent>
      <w:p w:rsidR="007218CD" w:rsidRDefault="007218CD">
        <w:pPr>
          <w:pStyle w:val="a4"/>
          <w:jc w:val="right"/>
        </w:pPr>
        <w:fldSimple w:instr=" PAGE   \* MERGEFORMAT ">
          <w:r w:rsidR="006C41EE">
            <w:rPr>
              <w:noProof/>
            </w:rPr>
            <w:t>14</w:t>
          </w:r>
        </w:fldSimple>
      </w:p>
    </w:sdtContent>
  </w:sdt>
  <w:p w:rsidR="007218CD" w:rsidRDefault="007218CD">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14464" w:rsidRDefault="00D14464" w:rsidP="00432AFA">
      <w:pPr>
        <w:spacing w:before="0" w:after="0" w:line="240" w:lineRule="auto"/>
      </w:pPr>
      <w:r>
        <w:separator/>
      </w:r>
    </w:p>
  </w:footnote>
  <w:footnote w:type="continuationSeparator" w:id="1">
    <w:p w:rsidR="00D14464" w:rsidRDefault="00D14464" w:rsidP="00432AFA">
      <w:pPr>
        <w:spacing w:before="0"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Ind w:w="-1152" w:type="dxa"/>
      <w:tblBorders>
        <w:insideV w:val="single" w:sz="4" w:space="0" w:color="auto"/>
      </w:tblBorders>
      <w:tblLook w:val="04A0"/>
    </w:tblPr>
    <w:tblGrid>
      <w:gridCol w:w="1260"/>
      <w:gridCol w:w="8360"/>
    </w:tblGrid>
    <w:tr w:rsidR="009E2977" w:rsidTr="009E2977">
      <w:tc>
        <w:tcPr>
          <w:tcW w:w="1260" w:type="dxa"/>
        </w:tcPr>
        <w:p w:rsidR="009E2977" w:rsidRDefault="009E2977">
          <w:pPr>
            <w:pStyle w:val="a3"/>
            <w:jc w:val="right"/>
            <w:rPr>
              <w:b/>
            </w:rPr>
          </w:pPr>
          <w:fldSimple w:instr=" PAGE   \* MERGEFORMAT ">
            <w:r w:rsidR="006C41EE">
              <w:rPr>
                <w:noProof/>
              </w:rPr>
              <w:t>14</w:t>
            </w:r>
          </w:fldSimple>
        </w:p>
      </w:tc>
      <w:tc>
        <w:tcPr>
          <w:tcW w:w="8360" w:type="dxa"/>
          <w:noWrap/>
        </w:tcPr>
        <w:p w:rsidR="009E2977" w:rsidRDefault="009E2977" w:rsidP="004C684B">
          <w:pPr>
            <w:pStyle w:val="a3"/>
            <w:tabs>
              <w:tab w:val="clear" w:pos="4680"/>
              <w:tab w:val="clear" w:pos="9360"/>
              <w:tab w:val="left" w:pos="2110"/>
            </w:tabs>
            <w:rPr>
              <w:b/>
            </w:rPr>
          </w:pPr>
          <w:fldSimple w:instr=" STYLEREF  &quot;1&quot; ">
            <w:r w:rsidR="006C41EE">
              <w:rPr>
                <w:noProof/>
              </w:rPr>
              <w:t>6. Η οικογένειά μου/</w:t>
            </w:r>
          </w:fldSimple>
          <w:r w:rsidR="004C684B">
            <w:tab/>
          </w:r>
        </w:p>
      </w:tc>
    </w:tr>
  </w:tbl>
  <w:p w:rsidR="00DD4B0C" w:rsidRDefault="00DD4B0C">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B23F65"/>
    <w:multiLevelType w:val="multilevel"/>
    <w:tmpl w:val="3AB6BDC4"/>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
    <w:nsid w:val="291A1814"/>
    <w:multiLevelType w:val="hybridMultilevel"/>
    <w:tmpl w:val="697AC3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B504A08"/>
    <w:multiLevelType w:val="hybridMultilevel"/>
    <w:tmpl w:val="F80EDE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trackRevisions/>
  <w:defaultTabStop w:val="720"/>
  <w:drawingGridHorizontalSpacing w:val="120"/>
  <w:displayHorizontalDrawingGridEvery w:val="2"/>
  <w:characterSpacingControl w:val="doNotCompress"/>
  <w:hdrShapeDefaults>
    <o:shapedefaults v:ext="edit" spidmax="6146"/>
  </w:hdrShapeDefaults>
  <w:footnotePr>
    <w:footnote w:id="0"/>
    <w:footnote w:id="1"/>
  </w:footnotePr>
  <w:endnotePr>
    <w:endnote w:id="0"/>
    <w:endnote w:id="1"/>
  </w:endnotePr>
  <w:compat/>
  <w:rsids>
    <w:rsidRoot w:val="00E8033A"/>
    <w:rsid w:val="000838FC"/>
    <w:rsid w:val="000D1D38"/>
    <w:rsid w:val="000D3D8C"/>
    <w:rsid w:val="001C6F0C"/>
    <w:rsid w:val="0022283A"/>
    <w:rsid w:val="002D63B1"/>
    <w:rsid w:val="00353AB3"/>
    <w:rsid w:val="003C205B"/>
    <w:rsid w:val="00432AFA"/>
    <w:rsid w:val="00450847"/>
    <w:rsid w:val="004C684B"/>
    <w:rsid w:val="00510B95"/>
    <w:rsid w:val="00532144"/>
    <w:rsid w:val="005D4C82"/>
    <w:rsid w:val="006C41EE"/>
    <w:rsid w:val="006C775F"/>
    <w:rsid w:val="00712B65"/>
    <w:rsid w:val="007218CD"/>
    <w:rsid w:val="00862424"/>
    <w:rsid w:val="008D7802"/>
    <w:rsid w:val="008F55B7"/>
    <w:rsid w:val="00956161"/>
    <w:rsid w:val="00965C18"/>
    <w:rsid w:val="009C2194"/>
    <w:rsid w:val="009E2977"/>
    <w:rsid w:val="00B26C12"/>
    <w:rsid w:val="00B56CD8"/>
    <w:rsid w:val="00C31910"/>
    <w:rsid w:val="00C34DDB"/>
    <w:rsid w:val="00C52F46"/>
    <w:rsid w:val="00C834EB"/>
    <w:rsid w:val="00CE7A27"/>
    <w:rsid w:val="00D0186D"/>
    <w:rsid w:val="00D14464"/>
    <w:rsid w:val="00D650E8"/>
    <w:rsid w:val="00DA353E"/>
    <w:rsid w:val="00DD4B0C"/>
    <w:rsid w:val="00DF0268"/>
    <w:rsid w:val="00E0427E"/>
    <w:rsid w:val="00E8033A"/>
    <w:rsid w:val="00EC6BE0"/>
    <w:rsid w:val="00F31727"/>
    <w:rsid w:val="00F66017"/>
    <w:rsid w:val="00F9214B"/>
    <w:rsid w:val="00FE083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before="240" w:after="240" w:line="312" w:lineRule="auto"/>
        <w:ind w:firstLine="709"/>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C205B"/>
    <w:rPr>
      <w:rFonts w:ascii="Times New Roman" w:hAnsi="Times New Roman"/>
      <w:sz w:val="24"/>
    </w:rPr>
  </w:style>
  <w:style w:type="paragraph" w:styleId="1">
    <w:name w:val="heading 1"/>
    <w:basedOn w:val="a"/>
    <w:next w:val="a"/>
    <w:link w:val="1Char"/>
    <w:uiPriority w:val="9"/>
    <w:qFormat/>
    <w:rsid w:val="00B56CD8"/>
    <w:pPr>
      <w:keepNext/>
      <w:keepLines/>
      <w:spacing w:before="480" w:after="0"/>
      <w:outlineLvl w:val="0"/>
    </w:pPr>
    <w:rPr>
      <w:rFonts w:ascii="Arial" w:eastAsiaTheme="majorEastAsia" w:hAnsi="Arial" w:cstheme="majorBidi"/>
      <w:bCs/>
      <w:color w:val="FF0000"/>
      <w:sz w:val="34"/>
      <w:szCs w:val="28"/>
    </w:rPr>
  </w:style>
  <w:style w:type="paragraph" w:styleId="2">
    <w:name w:val="heading 2"/>
    <w:basedOn w:val="a"/>
    <w:next w:val="a"/>
    <w:link w:val="2Char"/>
    <w:uiPriority w:val="9"/>
    <w:unhideWhenUsed/>
    <w:qFormat/>
    <w:rsid w:val="005D4C82"/>
    <w:pPr>
      <w:keepNext/>
      <w:keepLines/>
      <w:spacing w:before="200" w:after="0"/>
      <w:outlineLvl w:val="1"/>
    </w:pPr>
    <w:rPr>
      <w:rFonts w:asciiTheme="majorHAnsi" w:eastAsiaTheme="majorEastAsia" w:hAnsiTheme="majorHAnsi" w:cstheme="majorBidi"/>
      <w:bCs/>
      <w:color w:val="1F497D" w:themeColor="text2"/>
      <w:sz w:val="26"/>
      <w:szCs w:val="29"/>
    </w:rPr>
  </w:style>
  <w:style w:type="paragraph" w:styleId="3">
    <w:name w:val="heading 3"/>
    <w:basedOn w:val="a"/>
    <w:next w:val="a"/>
    <w:link w:val="3Char"/>
    <w:uiPriority w:val="9"/>
    <w:semiHidden/>
    <w:unhideWhenUsed/>
    <w:qFormat/>
    <w:rsid w:val="005D4C82"/>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
    <w:name w:val="Hyperlink"/>
    <w:basedOn w:val="a0"/>
    <w:uiPriority w:val="99"/>
    <w:unhideWhenUsed/>
    <w:rsid w:val="00E8033A"/>
    <w:rPr>
      <w:color w:val="0000FF" w:themeColor="hyperlink"/>
      <w:u w:val="single"/>
    </w:rPr>
  </w:style>
  <w:style w:type="character" w:customStyle="1" w:styleId="1Char">
    <w:name w:val="Επικεφαλίδα 1 Char"/>
    <w:basedOn w:val="a0"/>
    <w:link w:val="1"/>
    <w:uiPriority w:val="9"/>
    <w:rsid w:val="00B56CD8"/>
    <w:rPr>
      <w:rFonts w:ascii="Arial" w:eastAsiaTheme="majorEastAsia" w:hAnsi="Arial" w:cstheme="majorBidi"/>
      <w:bCs/>
      <w:color w:val="FF0000"/>
      <w:sz w:val="34"/>
      <w:szCs w:val="28"/>
    </w:rPr>
  </w:style>
  <w:style w:type="character" w:customStyle="1" w:styleId="2Char">
    <w:name w:val="Επικεφαλίδα 2 Char"/>
    <w:basedOn w:val="a0"/>
    <w:link w:val="2"/>
    <w:uiPriority w:val="9"/>
    <w:rsid w:val="005D4C82"/>
    <w:rPr>
      <w:rFonts w:asciiTheme="majorHAnsi" w:eastAsiaTheme="majorEastAsia" w:hAnsiTheme="majorHAnsi" w:cstheme="majorBidi"/>
      <w:bCs/>
      <w:color w:val="1F497D" w:themeColor="text2"/>
      <w:sz w:val="26"/>
      <w:szCs w:val="29"/>
    </w:rPr>
  </w:style>
  <w:style w:type="paragraph" w:styleId="a3">
    <w:name w:val="header"/>
    <w:basedOn w:val="a"/>
    <w:link w:val="Char"/>
    <w:uiPriority w:val="99"/>
    <w:unhideWhenUsed/>
    <w:rsid w:val="00432AFA"/>
    <w:pPr>
      <w:tabs>
        <w:tab w:val="center" w:pos="4680"/>
        <w:tab w:val="right" w:pos="9360"/>
      </w:tabs>
      <w:spacing w:after="0" w:line="240" w:lineRule="auto"/>
    </w:pPr>
  </w:style>
  <w:style w:type="character" w:customStyle="1" w:styleId="Char">
    <w:name w:val="Κεφαλίδα Char"/>
    <w:basedOn w:val="a0"/>
    <w:link w:val="a3"/>
    <w:uiPriority w:val="99"/>
    <w:rsid w:val="00432AFA"/>
  </w:style>
  <w:style w:type="paragraph" w:styleId="a4">
    <w:name w:val="footer"/>
    <w:basedOn w:val="a"/>
    <w:link w:val="Char0"/>
    <w:uiPriority w:val="99"/>
    <w:unhideWhenUsed/>
    <w:rsid w:val="00432AFA"/>
    <w:pPr>
      <w:tabs>
        <w:tab w:val="center" w:pos="4680"/>
        <w:tab w:val="right" w:pos="9360"/>
      </w:tabs>
      <w:spacing w:after="0" w:line="240" w:lineRule="auto"/>
    </w:pPr>
  </w:style>
  <w:style w:type="character" w:customStyle="1" w:styleId="Char0">
    <w:name w:val="Υποσέλιδο Char"/>
    <w:basedOn w:val="a0"/>
    <w:link w:val="a4"/>
    <w:uiPriority w:val="99"/>
    <w:rsid w:val="00432AFA"/>
  </w:style>
  <w:style w:type="paragraph" w:styleId="a5">
    <w:name w:val="Balloon Text"/>
    <w:basedOn w:val="a"/>
    <w:link w:val="Char1"/>
    <w:uiPriority w:val="99"/>
    <w:semiHidden/>
    <w:unhideWhenUsed/>
    <w:rsid w:val="00432AFA"/>
    <w:pPr>
      <w:spacing w:after="0" w:line="240" w:lineRule="auto"/>
    </w:pPr>
    <w:rPr>
      <w:rFonts w:ascii="Tahoma" w:hAnsi="Tahoma" w:cs="Tahoma"/>
      <w:sz w:val="16"/>
      <w:szCs w:val="16"/>
    </w:rPr>
  </w:style>
  <w:style w:type="character" w:customStyle="1" w:styleId="Char1">
    <w:name w:val="Κείμενο πλαισίου Char"/>
    <w:basedOn w:val="a0"/>
    <w:link w:val="a5"/>
    <w:uiPriority w:val="99"/>
    <w:semiHidden/>
    <w:rsid w:val="00432AFA"/>
    <w:rPr>
      <w:rFonts w:ascii="Tahoma" w:hAnsi="Tahoma" w:cs="Tahoma"/>
      <w:sz w:val="16"/>
      <w:szCs w:val="16"/>
    </w:rPr>
  </w:style>
  <w:style w:type="paragraph" w:styleId="a6">
    <w:name w:val="List Paragraph"/>
    <w:basedOn w:val="a"/>
    <w:uiPriority w:val="34"/>
    <w:qFormat/>
    <w:rsid w:val="00C31910"/>
    <w:pPr>
      <w:ind w:left="720"/>
      <w:contextualSpacing/>
    </w:pPr>
  </w:style>
  <w:style w:type="paragraph" w:styleId="Web">
    <w:name w:val="Normal (Web)"/>
    <w:basedOn w:val="a"/>
    <w:uiPriority w:val="99"/>
    <w:semiHidden/>
    <w:unhideWhenUsed/>
    <w:rsid w:val="00C31910"/>
    <w:pPr>
      <w:spacing w:before="100" w:beforeAutospacing="1" w:after="100" w:afterAutospacing="1" w:line="240" w:lineRule="auto"/>
    </w:pPr>
    <w:rPr>
      <w:rFonts w:eastAsia="Times New Roman" w:cs="Times New Roman"/>
      <w:szCs w:val="24"/>
    </w:rPr>
  </w:style>
  <w:style w:type="character" w:customStyle="1" w:styleId="3Char">
    <w:name w:val="Επικεφαλίδα 3 Char"/>
    <w:basedOn w:val="a0"/>
    <w:link w:val="3"/>
    <w:uiPriority w:val="9"/>
    <w:semiHidden/>
    <w:rsid w:val="005D4C82"/>
    <w:rPr>
      <w:rFonts w:asciiTheme="majorHAnsi" w:eastAsiaTheme="majorEastAsia" w:hAnsiTheme="majorHAnsi" w:cstheme="majorBidi"/>
      <w:b/>
      <w:bCs/>
      <w:color w:val="4F81BD" w:themeColor="accent1"/>
      <w:sz w:val="24"/>
    </w:rPr>
  </w:style>
  <w:style w:type="character" w:customStyle="1" w:styleId="mw-headline">
    <w:name w:val="mw-headline"/>
    <w:basedOn w:val="a0"/>
    <w:rsid w:val="005D4C82"/>
  </w:style>
  <w:style w:type="character" w:customStyle="1" w:styleId="mw-editsection">
    <w:name w:val="mw-editsection"/>
    <w:basedOn w:val="a0"/>
    <w:rsid w:val="005D4C82"/>
  </w:style>
  <w:style w:type="character" w:customStyle="1" w:styleId="mw-editsection-bracket">
    <w:name w:val="mw-editsection-bracket"/>
    <w:basedOn w:val="a0"/>
    <w:rsid w:val="005D4C82"/>
  </w:style>
  <w:style w:type="character" w:styleId="HTML">
    <w:name w:val="HTML Cite"/>
    <w:basedOn w:val="a0"/>
    <w:uiPriority w:val="99"/>
    <w:semiHidden/>
    <w:unhideWhenUsed/>
    <w:rsid w:val="005D4C82"/>
    <w:rPr>
      <w:i/>
      <w:iCs/>
    </w:rPr>
  </w:style>
  <w:style w:type="character" w:styleId="-0">
    <w:name w:val="FollowedHyperlink"/>
    <w:basedOn w:val="a0"/>
    <w:uiPriority w:val="99"/>
    <w:semiHidden/>
    <w:unhideWhenUsed/>
    <w:rsid w:val="009C2194"/>
    <w:rPr>
      <w:color w:val="800080" w:themeColor="followedHyperlink"/>
      <w:u w:val="single"/>
    </w:rPr>
  </w:style>
  <w:style w:type="paragraph" w:styleId="a7">
    <w:name w:val="No Spacing"/>
    <w:link w:val="Char2"/>
    <w:uiPriority w:val="1"/>
    <w:qFormat/>
    <w:rsid w:val="00FE083F"/>
    <w:pPr>
      <w:spacing w:before="0" w:after="0" w:line="240" w:lineRule="auto"/>
      <w:ind w:firstLine="0"/>
    </w:pPr>
    <w:rPr>
      <w:rFonts w:eastAsiaTheme="minorEastAsia"/>
      <w:lang w:val="el-GR"/>
    </w:rPr>
  </w:style>
  <w:style w:type="character" w:customStyle="1" w:styleId="Char2">
    <w:name w:val="Χωρίς διάστιχο Char"/>
    <w:basedOn w:val="a0"/>
    <w:link w:val="a7"/>
    <w:uiPriority w:val="1"/>
    <w:rsid w:val="00FE083F"/>
    <w:rPr>
      <w:rFonts w:eastAsiaTheme="minorEastAsia"/>
      <w:lang w:val="el-GR"/>
    </w:rPr>
  </w:style>
  <w:style w:type="paragraph" w:styleId="a8">
    <w:name w:val="TOC Heading"/>
    <w:basedOn w:val="1"/>
    <w:next w:val="a"/>
    <w:uiPriority w:val="39"/>
    <w:unhideWhenUsed/>
    <w:qFormat/>
    <w:rsid w:val="00FE083F"/>
    <w:pPr>
      <w:spacing w:line="276" w:lineRule="auto"/>
      <w:ind w:firstLine="0"/>
      <w:outlineLvl w:val="9"/>
    </w:pPr>
    <w:rPr>
      <w:rFonts w:asciiTheme="majorHAnsi" w:hAnsiTheme="majorHAnsi"/>
      <w:b/>
      <w:color w:val="365F91" w:themeColor="accent1" w:themeShade="BF"/>
      <w:sz w:val="28"/>
      <w:lang w:val="el-GR"/>
    </w:rPr>
  </w:style>
  <w:style w:type="paragraph" w:styleId="10">
    <w:name w:val="toc 1"/>
    <w:basedOn w:val="a"/>
    <w:next w:val="a"/>
    <w:autoRedefine/>
    <w:uiPriority w:val="39"/>
    <w:unhideWhenUsed/>
    <w:rsid w:val="00FE083F"/>
    <w:pPr>
      <w:spacing w:after="100"/>
    </w:pPr>
  </w:style>
  <w:style w:type="paragraph" w:styleId="20">
    <w:name w:val="toc 2"/>
    <w:basedOn w:val="a"/>
    <w:next w:val="a"/>
    <w:autoRedefine/>
    <w:uiPriority w:val="39"/>
    <w:unhideWhenUsed/>
    <w:rsid w:val="00FE083F"/>
    <w:pPr>
      <w:spacing w:after="100"/>
      <w:ind w:left="240"/>
    </w:pPr>
  </w:style>
  <w:style w:type="table" w:styleId="a9">
    <w:name w:val="Table Grid"/>
    <w:basedOn w:val="a1"/>
    <w:uiPriority w:val="59"/>
    <w:rsid w:val="00510B95"/>
    <w:pPr>
      <w:spacing w:before="0"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67964741">
      <w:bodyDiv w:val="1"/>
      <w:marLeft w:val="0"/>
      <w:marRight w:val="0"/>
      <w:marTop w:val="0"/>
      <w:marBottom w:val="0"/>
      <w:divBdr>
        <w:top w:val="none" w:sz="0" w:space="0" w:color="auto"/>
        <w:left w:val="none" w:sz="0" w:space="0" w:color="auto"/>
        <w:bottom w:val="none" w:sz="0" w:space="0" w:color="auto"/>
        <w:right w:val="none" w:sz="0" w:space="0" w:color="auto"/>
      </w:divBdr>
    </w:div>
    <w:div w:id="236214307">
      <w:bodyDiv w:val="1"/>
      <w:marLeft w:val="0"/>
      <w:marRight w:val="0"/>
      <w:marTop w:val="0"/>
      <w:marBottom w:val="0"/>
      <w:divBdr>
        <w:top w:val="none" w:sz="0" w:space="0" w:color="auto"/>
        <w:left w:val="none" w:sz="0" w:space="0" w:color="auto"/>
        <w:bottom w:val="none" w:sz="0" w:space="0" w:color="auto"/>
        <w:right w:val="none" w:sz="0" w:space="0" w:color="auto"/>
      </w:divBdr>
    </w:div>
    <w:div w:id="270822675">
      <w:bodyDiv w:val="1"/>
      <w:marLeft w:val="0"/>
      <w:marRight w:val="0"/>
      <w:marTop w:val="0"/>
      <w:marBottom w:val="0"/>
      <w:divBdr>
        <w:top w:val="none" w:sz="0" w:space="0" w:color="auto"/>
        <w:left w:val="none" w:sz="0" w:space="0" w:color="auto"/>
        <w:bottom w:val="none" w:sz="0" w:space="0" w:color="auto"/>
        <w:right w:val="none" w:sz="0" w:space="0" w:color="auto"/>
      </w:divBdr>
    </w:div>
    <w:div w:id="381445772">
      <w:bodyDiv w:val="1"/>
      <w:marLeft w:val="0"/>
      <w:marRight w:val="0"/>
      <w:marTop w:val="0"/>
      <w:marBottom w:val="0"/>
      <w:divBdr>
        <w:top w:val="none" w:sz="0" w:space="0" w:color="auto"/>
        <w:left w:val="none" w:sz="0" w:space="0" w:color="auto"/>
        <w:bottom w:val="none" w:sz="0" w:space="0" w:color="auto"/>
        <w:right w:val="none" w:sz="0" w:space="0" w:color="auto"/>
      </w:divBdr>
    </w:div>
    <w:div w:id="437263576">
      <w:bodyDiv w:val="1"/>
      <w:marLeft w:val="0"/>
      <w:marRight w:val="0"/>
      <w:marTop w:val="0"/>
      <w:marBottom w:val="0"/>
      <w:divBdr>
        <w:top w:val="none" w:sz="0" w:space="0" w:color="auto"/>
        <w:left w:val="none" w:sz="0" w:space="0" w:color="auto"/>
        <w:bottom w:val="none" w:sz="0" w:space="0" w:color="auto"/>
        <w:right w:val="none" w:sz="0" w:space="0" w:color="auto"/>
      </w:divBdr>
      <w:divsChild>
        <w:div w:id="139424104">
          <w:marLeft w:val="0"/>
          <w:marRight w:val="0"/>
          <w:marTop w:val="0"/>
          <w:marBottom w:val="120"/>
          <w:divBdr>
            <w:top w:val="none" w:sz="0" w:space="0" w:color="auto"/>
            <w:left w:val="none" w:sz="0" w:space="0" w:color="auto"/>
            <w:bottom w:val="none" w:sz="0" w:space="0" w:color="auto"/>
            <w:right w:val="none" w:sz="0" w:space="0" w:color="auto"/>
          </w:divBdr>
        </w:div>
        <w:div w:id="1418401921">
          <w:marLeft w:val="0"/>
          <w:marRight w:val="0"/>
          <w:marTop w:val="0"/>
          <w:marBottom w:val="120"/>
          <w:divBdr>
            <w:top w:val="none" w:sz="0" w:space="0" w:color="auto"/>
            <w:left w:val="none" w:sz="0" w:space="0" w:color="auto"/>
            <w:bottom w:val="none" w:sz="0" w:space="0" w:color="auto"/>
            <w:right w:val="none" w:sz="0" w:space="0" w:color="auto"/>
          </w:divBdr>
        </w:div>
      </w:divsChild>
    </w:div>
    <w:div w:id="684597619">
      <w:bodyDiv w:val="1"/>
      <w:marLeft w:val="0"/>
      <w:marRight w:val="0"/>
      <w:marTop w:val="0"/>
      <w:marBottom w:val="0"/>
      <w:divBdr>
        <w:top w:val="none" w:sz="0" w:space="0" w:color="auto"/>
        <w:left w:val="none" w:sz="0" w:space="0" w:color="auto"/>
        <w:bottom w:val="none" w:sz="0" w:space="0" w:color="auto"/>
        <w:right w:val="none" w:sz="0" w:space="0" w:color="auto"/>
      </w:divBdr>
    </w:div>
    <w:div w:id="722486742">
      <w:bodyDiv w:val="1"/>
      <w:marLeft w:val="0"/>
      <w:marRight w:val="0"/>
      <w:marTop w:val="0"/>
      <w:marBottom w:val="0"/>
      <w:divBdr>
        <w:top w:val="none" w:sz="0" w:space="0" w:color="auto"/>
        <w:left w:val="none" w:sz="0" w:space="0" w:color="auto"/>
        <w:bottom w:val="none" w:sz="0" w:space="0" w:color="auto"/>
        <w:right w:val="none" w:sz="0" w:space="0" w:color="auto"/>
      </w:divBdr>
      <w:divsChild>
        <w:div w:id="430778031">
          <w:marLeft w:val="336"/>
          <w:marRight w:val="0"/>
          <w:marTop w:val="120"/>
          <w:marBottom w:val="192"/>
          <w:divBdr>
            <w:top w:val="single" w:sz="6" w:space="8" w:color="AAAAAA"/>
            <w:left w:val="single" w:sz="6" w:space="8" w:color="AAAAAA"/>
            <w:bottom w:val="single" w:sz="6" w:space="8" w:color="AAAAAA"/>
            <w:right w:val="single" w:sz="6" w:space="8" w:color="AAAAAA"/>
          </w:divBdr>
          <w:divsChild>
            <w:div w:id="1111628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2555709">
      <w:bodyDiv w:val="1"/>
      <w:marLeft w:val="0"/>
      <w:marRight w:val="0"/>
      <w:marTop w:val="0"/>
      <w:marBottom w:val="0"/>
      <w:divBdr>
        <w:top w:val="none" w:sz="0" w:space="0" w:color="auto"/>
        <w:left w:val="none" w:sz="0" w:space="0" w:color="auto"/>
        <w:bottom w:val="none" w:sz="0" w:space="0" w:color="auto"/>
        <w:right w:val="none" w:sz="0" w:space="0" w:color="auto"/>
      </w:divBdr>
      <w:divsChild>
        <w:div w:id="456413811">
          <w:marLeft w:val="336"/>
          <w:marRight w:val="0"/>
          <w:marTop w:val="120"/>
          <w:marBottom w:val="192"/>
          <w:divBdr>
            <w:top w:val="single" w:sz="6" w:space="8" w:color="AAAAAA"/>
            <w:left w:val="single" w:sz="6" w:space="8" w:color="AAAAAA"/>
            <w:bottom w:val="single" w:sz="6" w:space="8" w:color="AAAAAA"/>
            <w:right w:val="single" w:sz="6" w:space="8" w:color="AAAAAA"/>
          </w:divBdr>
          <w:divsChild>
            <w:div w:id="1283924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1861565">
      <w:bodyDiv w:val="1"/>
      <w:marLeft w:val="0"/>
      <w:marRight w:val="0"/>
      <w:marTop w:val="0"/>
      <w:marBottom w:val="0"/>
      <w:divBdr>
        <w:top w:val="none" w:sz="0" w:space="0" w:color="auto"/>
        <w:left w:val="none" w:sz="0" w:space="0" w:color="auto"/>
        <w:bottom w:val="none" w:sz="0" w:space="0" w:color="auto"/>
        <w:right w:val="none" w:sz="0" w:space="0" w:color="auto"/>
      </w:divBdr>
      <w:divsChild>
        <w:div w:id="934704878">
          <w:marLeft w:val="0"/>
          <w:marRight w:val="0"/>
          <w:marTop w:val="0"/>
          <w:marBottom w:val="120"/>
          <w:divBdr>
            <w:top w:val="none" w:sz="0" w:space="0" w:color="auto"/>
            <w:left w:val="none" w:sz="0" w:space="0" w:color="auto"/>
            <w:bottom w:val="none" w:sz="0" w:space="0" w:color="auto"/>
            <w:right w:val="none" w:sz="0" w:space="0" w:color="auto"/>
          </w:divBdr>
        </w:div>
      </w:divsChild>
    </w:div>
    <w:div w:id="965552028">
      <w:bodyDiv w:val="1"/>
      <w:marLeft w:val="0"/>
      <w:marRight w:val="0"/>
      <w:marTop w:val="0"/>
      <w:marBottom w:val="0"/>
      <w:divBdr>
        <w:top w:val="none" w:sz="0" w:space="0" w:color="auto"/>
        <w:left w:val="none" w:sz="0" w:space="0" w:color="auto"/>
        <w:bottom w:val="none" w:sz="0" w:space="0" w:color="auto"/>
        <w:right w:val="none" w:sz="0" w:space="0" w:color="auto"/>
      </w:divBdr>
    </w:div>
    <w:div w:id="1134909087">
      <w:bodyDiv w:val="1"/>
      <w:marLeft w:val="0"/>
      <w:marRight w:val="0"/>
      <w:marTop w:val="0"/>
      <w:marBottom w:val="0"/>
      <w:divBdr>
        <w:top w:val="none" w:sz="0" w:space="0" w:color="auto"/>
        <w:left w:val="none" w:sz="0" w:space="0" w:color="auto"/>
        <w:bottom w:val="none" w:sz="0" w:space="0" w:color="auto"/>
        <w:right w:val="none" w:sz="0" w:space="0" w:color="auto"/>
      </w:divBdr>
    </w:div>
    <w:div w:id="1142649788">
      <w:bodyDiv w:val="1"/>
      <w:marLeft w:val="0"/>
      <w:marRight w:val="0"/>
      <w:marTop w:val="0"/>
      <w:marBottom w:val="0"/>
      <w:divBdr>
        <w:top w:val="none" w:sz="0" w:space="0" w:color="auto"/>
        <w:left w:val="none" w:sz="0" w:space="0" w:color="auto"/>
        <w:bottom w:val="none" w:sz="0" w:space="0" w:color="auto"/>
        <w:right w:val="none" w:sz="0" w:space="0" w:color="auto"/>
      </w:divBdr>
    </w:div>
    <w:div w:id="1323777831">
      <w:bodyDiv w:val="1"/>
      <w:marLeft w:val="0"/>
      <w:marRight w:val="0"/>
      <w:marTop w:val="0"/>
      <w:marBottom w:val="0"/>
      <w:divBdr>
        <w:top w:val="none" w:sz="0" w:space="0" w:color="auto"/>
        <w:left w:val="none" w:sz="0" w:space="0" w:color="auto"/>
        <w:bottom w:val="none" w:sz="0" w:space="0" w:color="auto"/>
        <w:right w:val="none" w:sz="0" w:space="0" w:color="auto"/>
      </w:divBdr>
      <w:divsChild>
        <w:div w:id="1915969828">
          <w:marLeft w:val="0"/>
          <w:marRight w:val="0"/>
          <w:marTop w:val="0"/>
          <w:marBottom w:val="120"/>
          <w:divBdr>
            <w:top w:val="none" w:sz="0" w:space="0" w:color="auto"/>
            <w:left w:val="none" w:sz="0" w:space="0" w:color="auto"/>
            <w:bottom w:val="none" w:sz="0" w:space="0" w:color="auto"/>
            <w:right w:val="none" w:sz="0" w:space="0" w:color="auto"/>
          </w:divBdr>
        </w:div>
      </w:divsChild>
    </w:div>
    <w:div w:id="1332297028">
      <w:bodyDiv w:val="1"/>
      <w:marLeft w:val="0"/>
      <w:marRight w:val="0"/>
      <w:marTop w:val="0"/>
      <w:marBottom w:val="0"/>
      <w:divBdr>
        <w:top w:val="none" w:sz="0" w:space="0" w:color="auto"/>
        <w:left w:val="none" w:sz="0" w:space="0" w:color="auto"/>
        <w:bottom w:val="none" w:sz="0" w:space="0" w:color="auto"/>
        <w:right w:val="none" w:sz="0" w:space="0" w:color="auto"/>
      </w:divBdr>
    </w:div>
    <w:div w:id="1432966813">
      <w:bodyDiv w:val="1"/>
      <w:marLeft w:val="0"/>
      <w:marRight w:val="0"/>
      <w:marTop w:val="0"/>
      <w:marBottom w:val="0"/>
      <w:divBdr>
        <w:top w:val="none" w:sz="0" w:space="0" w:color="auto"/>
        <w:left w:val="none" w:sz="0" w:space="0" w:color="auto"/>
        <w:bottom w:val="none" w:sz="0" w:space="0" w:color="auto"/>
        <w:right w:val="none" w:sz="0" w:space="0" w:color="auto"/>
      </w:divBdr>
      <w:divsChild>
        <w:div w:id="1133597786">
          <w:marLeft w:val="0"/>
          <w:marRight w:val="0"/>
          <w:marTop w:val="0"/>
          <w:marBottom w:val="120"/>
          <w:divBdr>
            <w:top w:val="none" w:sz="0" w:space="0" w:color="auto"/>
            <w:left w:val="none" w:sz="0" w:space="0" w:color="auto"/>
            <w:bottom w:val="none" w:sz="0" w:space="0" w:color="auto"/>
            <w:right w:val="none" w:sz="0" w:space="0" w:color="auto"/>
          </w:divBdr>
        </w:div>
        <w:div w:id="756830169">
          <w:marLeft w:val="0"/>
          <w:marRight w:val="0"/>
          <w:marTop w:val="0"/>
          <w:marBottom w:val="120"/>
          <w:divBdr>
            <w:top w:val="none" w:sz="0" w:space="0" w:color="auto"/>
            <w:left w:val="none" w:sz="0" w:space="0" w:color="auto"/>
            <w:bottom w:val="none" w:sz="0" w:space="0" w:color="auto"/>
            <w:right w:val="none" w:sz="0" w:space="0" w:color="auto"/>
          </w:divBdr>
        </w:div>
      </w:divsChild>
    </w:div>
    <w:div w:id="1570730012">
      <w:bodyDiv w:val="1"/>
      <w:marLeft w:val="0"/>
      <w:marRight w:val="0"/>
      <w:marTop w:val="0"/>
      <w:marBottom w:val="0"/>
      <w:divBdr>
        <w:top w:val="none" w:sz="0" w:space="0" w:color="auto"/>
        <w:left w:val="none" w:sz="0" w:space="0" w:color="auto"/>
        <w:bottom w:val="none" w:sz="0" w:space="0" w:color="auto"/>
        <w:right w:val="none" w:sz="0" w:space="0" w:color="auto"/>
      </w:divBdr>
    </w:div>
    <w:div w:id="1678654458">
      <w:bodyDiv w:val="1"/>
      <w:marLeft w:val="0"/>
      <w:marRight w:val="0"/>
      <w:marTop w:val="0"/>
      <w:marBottom w:val="0"/>
      <w:divBdr>
        <w:top w:val="none" w:sz="0" w:space="0" w:color="auto"/>
        <w:left w:val="none" w:sz="0" w:space="0" w:color="auto"/>
        <w:bottom w:val="none" w:sz="0" w:space="0" w:color="auto"/>
        <w:right w:val="none" w:sz="0" w:space="0" w:color="auto"/>
      </w:divBdr>
    </w:div>
    <w:div w:id="1844127388">
      <w:bodyDiv w:val="1"/>
      <w:marLeft w:val="0"/>
      <w:marRight w:val="0"/>
      <w:marTop w:val="0"/>
      <w:marBottom w:val="0"/>
      <w:divBdr>
        <w:top w:val="none" w:sz="0" w:space="0" w:color="auto"/>
        <w:left w:val="none" w:sz="0" w:space="0" w:color="auto"/>
        <w:bottom w:val="none" w:sz="0" w:space="0" w:color="auto"/>
        <w:right w:val="none" w:sz="0" w:space="0" w:color="auto"/>
      </w:divBdr>
    </w:div>
    <w:div w:id="2094081982">
      <w:bodyDiv w:val="1"/>
      <w:marLeft w:val="0"/>
      <w:marRight w:val="0"/>
      <w:marTop w:val="0"/>
      <w:marBottom w:val="0"/>
      <w:divBdr>
        <w:top w:val="none" w:sz="0" w:space="0" w:color="auto"/>
        <w:left w:val="none" w:sz="0" w:space="0" w:color="auto"/>
        <w:bottom w:val="none" w:sz="0" w:space="0" w:color="auto"/>
        <w:right w:val="none" w:sz="0" w:space="0" w:color="auto"/>
      </w:divBdr>
      <w:divsChild>
        <w:div w:id="1501775153">
          <w:marLeft w:val="336"/>
          <w:marRight w:val="0"/>
          <w:marTop w:val="120"/>
          <w:marBottom w:val="192"/>
          <w:divBdr>
            <w:top w:val="single" w:sz="6" w:space="8" w:color="AAAAAA"/>
            <w:left w:val="single" w:sz="6" w:space="8" w:color="AAAAAA"/>
            <w:bottom w:val="single" w:sz="6" w:space="8" w:color="AAAAAA"/>
            <w:right w:val="single" w:sz="6" w:space="8" w:color="AAAAAA"/>
          </w:divBdr>
          <w:divsChild>
            <w:div w:id="519779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diagramData" Target="diagrams/data1.xml"/><Relationship Id="rId18" Type="http://schemas.openxmlformats.org/officeDocument/2006/relationships/glossaryDocument" Target="glossary/document.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s://en.wikipedia.org/wiki/Biomass_(ecology)"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diagramColors" Target="diagrams/colors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gif"/><Relationship Id="rId5" Type="http://schemas.openxmlformats.org/officeDocument/2006/relationships/settings" Target="settings.xml"/><Relationship Id="rId15" Type="http://schemas.openxmlformats.org/officeDocument/2006/relationships/diagramQuickStyle" Target="diagrams/quickStyle1.xm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diagramLayout" Target="diagrams/layout1.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515020A6-B05E-4991-9214-FF4D7A60E681}" type="doc">
      <dgm:prSet loTypeId="urn:microsoft.com/office/officeart/2005/8/layout/hierarchy1" loCatId="hierarchy" qsTypeId="urn:microsoft.com/office/officeart/2005/8/quickstyle/simple1" qsCatId="simple" csTypeId="urn:microsoft.com/office/officeart/2005/8/colors/accent1_2" csCatId="accent1" phldr="1"/>
      <dgm:spPr/>
      <dgm:t>
        <a:bodyPr/>
        <a:lstStyle/>
        <a:p>
          <a:endParaRPr lang="en-US"/>
        </a:p>
      </dgm:t>
    </dgm:pt>
    <dgm:pt modelId="{3E669E15-7DB0-4C1D-8AF0-ED88D5422B4C}">
      <dgm:prSet phldrT="[Κείμενο]"/>
      <dgm:spPr/>
      <dgm:t>
        <a:bodyPr/>
        <a:lstStyle/>
        <a:p>
          <a:r>
            <a:rPr lang="el-GR"/>
            <a:t>Γιώργος- Αναστασία</a:t>
          </a:r>
          <a:endParaRPr lang="en-US"/>
        </a:p>
      </dgm:t>
    </dgm:pt>
    <dgm:pt modelId="{CC899702-74E1-4A71-BEEC-06A02B4B330C}" type="parTrans" cxnId="{ECDE738A-A9CC-4C3B-9040-5213332D45B4}">
      <dgm:prSet/>
      <dgm:spPr/>
      <dgm:t>
        <a:bodyPr/>
        <a:lstStyle/>
        <a:p>
          <a:endParaRPr lang="en-US"/>
        </a:p>
      </dgm:t>
    </dgm:pt>
    <dgm:pt modelId="{545AB93D-B29F-4974-8533-34F5953A25F9}" type="sibTrans" cxnId="{ECDE738A-A9CC-4C3B-9040-5213332D45B4}">
      <dgm:prSet/>
      <dgm:spPr/>
      <dgm:t>
        <a:bodyPr/>
        <a:lstStyle/>
        <a:p>
          <a:endParaRPr lang="en-US"/>
        </a:p>
      </dgm:t>
    </dgm:pt>
    <dgm:pt modelId="{DF8BEB65-4228-4458-80F3-D2319628C4FF}">
      <dgm:prSet phldrT="[Κείμενο]"/>
      <dgm:spPr/>
      <dgm:t>
        <a:bodyPr/>
        <a:lstStyle/>
        <a:p>
          <a:r>
            <a:rPr lang="el-GR"/>
            <a:t>Δημήτρης- Όλγα</a:t>
          </a:r>
          <a:endParaRPr lang="en-US"/>
        </a:p>
      </dgm:t>
    </dgm:pt>
    <dgm:pt modelId="{32E86111-356D-4273-BDA0-A6485E533871}" type="parTrans" cxnId="{D05F2A36-E49F-409B-A207-4C89F164F0E7}">
      <dgm:prSet/>
      <dgm:spPr/>
      <dgm:t>
        <a:bodyPr/>
        <a:lstStyle/>
        <a:p>
          <a:endParaRPr lang="en-US"/>
        </a:p>
      </dgm:t>
    </dgm:pt>
    <dgm:pt modelId="{2ADFE1AA-1AA3-434F-8A15-526F9386F776}" type="sibTrans" cxnId="{D05F2A36-E49F-409B-A207-4C89F164F0E7}">
      <dgm:prSet/>
      <dgm:spPr/>
      <dgm:t>
        <a:bodyPr/>
        <a:lstStyle/>
        <a:p>
          <a:endParaRPr lang="en-US"/>
        </a:p>
      </dgm:t>
    </dgm:pt>
    <dgm:pt modelId="{742BDF74-31A8-4C10-AF4B-9089DCF5D6DB}">
      <dgm:prSet phldrT="[Κείμενο]"/>
      <dgm:spPr/>
      <dgm:t>
        <a:bodyPr/>
        <a:lstStyle/>
        <a:p>
          <a:r>
            <a:rPr lang="el-GR"/>
            <a:t>Γεωργία</a:t>
          </a:r>
          <a:endParaRPr lang="en-US"/>
        </a:p>
      </dgm:t>
    </dgm:pt>
    <dgm:pt modelId="{92878C29-61B4-4321-BADD-8CF2E1E62512}" type="parTrans" cxnId="{B6528C04-74BE-4325-881D-918AF33C4154}">
      <dgm:prSet/>
      <dgm:spPr/>
      <dgm:t>
        <a:bodyPr/>
        <a:lstStyle/>
        <a:p>
          <a:endParaRPr lang="en-US"/>
        </a:p>
      </dgm:t>
    </dgm:pt>
    <dgm:pt modelId="{65AC8617-8EF2-48C9-A682-F064260AD211}" type="sibTrans" cxnId="{B6528C04-74BE-4325-881D-918AF33C4154}">
      <dgm:prSet/>
      <dgm:spPr/>
      <dgm:t>
        <a:bodyPr/>
        <a:lstStyle/>
        <a:p>
          <a:endParaRPr lang="en-US"/>
        </a:p>
      </dgm:t>
    </dgm:pt>
    <dgm:pt modelId="{C1264330-97FE-4151-8AD4-44945ECA94C6}">
      <dgm:prSet phldrT="[Κείμενο]"/>
      <dgm:spPr/>
      <dgm:t>
        <a:bodyPr/>
        <a:lstStyle/>
        <a:p>
          <a:r>
            <a:rPr lang="el-GR"/>
            <a:t>Αναστασία</a:t>
          </a:r>
          <a:endParaRPr lang="en-US"/>
        </a:p>
      </dgm:t>
    </dgm:pt>
    <dgm:pt modelId="{5BE28FF1-4A17-494E-B74E-F6C06AFE15F4}" type="parTrans" cxnId="{6F18C4AC-ACC9-40E9-A3A8-9D7B3198540B}">
      <dgm:prSet/>
      <dgm:spPr/>
      <dgm:t>
        <a:bodyPr/>
        <a:lstStyle/>
        <a:p>
          <a:endParaRPr lang="en-US"/>
        </a:p>
      </dgm:t>
    </dgm:pt>
    <dgm:pt modelId="{F09DC8B2-15A2-41C0-A292-588C12654CC4}" type="sibTrans" cxnId="{6F18C4AC-ACC9-40E9-A3A8-9D7B3198540B}">
      <dgm:prSet/>
      <dgm:spPr/>
      <dgm:t>
        <a:bodyPr/>
        <a:lstStyle/>
        <a:p>
          <a:endParaRPr lang="en-US"/>
        </a:p>
      </dgm:t>
    </dgm:pt>
    <dgm:pt modelId="{CF2BC91A-8EB0-464E-894C-5A3135986A01}">
      <dgm:prSet phldrT="[Κείμενο]"/>
      <dgm:spPr/>
      <dgm:t>
        <a:bodyPr/>
        <a:lstStyle/>
        <a:p>
          <a:r>
            <a:rPr lang="el-GR"/>
            <a:t>Ιγνάτης- Έφη</a:t>
          </a:r>
          <a:endParaRPr lang="en-US"/>
        </a:p>
      </dgm:t>
    </dgm:pt>
    <dgm:pt modelId="{F1921026-489A-4D37-9BF4-316992E760E7}" type="parTrans" cxnId="{3E232D93-F42E-45BD-BCF7-B40019B4DCC9}">
      <dgm:prSet/>
      <dgm:spPr/>
      <dgm:t>
        <a:bodyPr/>
        <a:lstStyle/>
        <a:p>
          <a:endParaRPr lang="en-US"/>
        </a:p>
      </dgm:t>
    </dgm:pt>
    <dgm:pt modelId="{73A92E81-9384-41AC-AADC-4A9716DF65E7}" type="sibTrans" cxnId="{3E232D93-F42E-45BD-BCF7-B40019B4DCC9}">
      <dgm:prSet/>
      <dgm:spPr/>
      <dgm:t>
        <a:bodyPr/>
        <a:lstStyle/>
        <a:p>
          <a:endParaRPr lang="en-US"/>
        </a:p>
      </dgm:t>
    </dgm:pt>
    <dgm:pt modelId="{E05CB7AD-3143-469C-82DE-33D8E3B32A31}">
      <dgm:prSet phldrT="[Κείμενο]"/>
      <dgm:spPr/>
      <dgm:t>
        <a:bodyPr/>
        <a:lstStyle/>
        <a:p>
          <a:r>
            <a:rPr lang="el-GR"/>
            <a:t>Γιώργος</a:t>
          </a:r>
          <a:endParaRPr lang="en-US"/>
        </a:p>
      </dgm:t>
    </dgm:pt>
    <dgm:pt modelId="{745F64E8-E08E-45A3-B0E3-A266A3F268D3}" type="parTrans" cxnId="{611BEE38-B6FA-4966-8742-818D822579D1}">
      <dgm:prSet/>
      <dgm:spPr/>
      <dgm:t>
        <a:bodyPr/>
        <a:lstStyle/>
        <a:p>
          <a:endParaRPr lang="en-US"/>
        </a:p>
      </dgm:t>
    </dgm:pt>
    <dgm:pt modelId="{37AEA5A1-77B7-4564-8B2F-B85EE22A71B3}" type="sibTrans" cxnId="{611BEE38-B6FA-4966-8742-818D822579D1}">
      <dgm:prSet/>
      <dgm:spPr/>
      <dgm:t>
        <a:bodyPr/>
        <a:lstStyle/>
        <a:p>
          <a:endParaRPr lang="en-US"/>
        </a:p>
      </dgm:t>
    </dgm:pt>
    <dgm:pt modelId="{F3011BBF-A8CA-49AA-8F08-C792435DB3ED}">
      <dgm:prSet/>
      <dgm:spPr/>
      <dgm:t>
        <a:bodyPr/>
        <a:lstStyle/>
        <a:p>
          <a:r>
            <a:rPr lang="el-GR"/>
            <a:t>Αποστόλης</a:t>
          </a:r>
          <a:endParaRPr lang="en-US"/>
        </a:p>
      </dgm:t>
    </dgm:pt>
    <dgm:pt modelId="{4270359E-CAE2-4122-A000-C44456349DA7}" type="parTrans" cxnId="{899CBB4A-B42A-4046-B365-4F19C783607B}">
      <dgm:prSet/>
      <dgm:spPr/>
      <dgm:t>
        <a:bodyPr/>
        <a:lstStyle/>
        <a:p>
          <a:endParaRPr lang="en-US"/>
        </a:p>
      </dgm:t>
    </dgm:pt>
    <dgm:pt modelId="{6B4820BA-7540-460D-BCCE-7E1B997CD45E}" type="sibTrans" cxnId="{899CBB4A-B42A-4046-B365-4F19C783607B}">
      <dgm:prSet/>
      <dgm:spPr/>
      <dgm:t>
        <a:bodyPr/>
        <a:lstStyle/>
        <a:p>
          <a:endParaRPr lang="en-US"/>
        </a:p>
      </dgm:t>
    </dgm:pt>
    <dgm:pt modelId="{00CD699D-F4D2-42F3-9AD0-413BD6E63504}" type="pres">
      <dgm:prSet presAssocID="{515020A6-B05E-4991-9214-FF4D7A60E681}" presName="hierChild1" presStyleCnt="0">
        <dgm:presLayoutVars>
          <dgm:chPref val="1"/>
          <dgm:dir/>
          <dgm:animOne val="branch"/>
          <dgm:animLvl val="lvl"/>
          <dgm:resizeHandles/>
        </dgm:presLayoutVars>
      </dgm:prSet>
      <dgm:spPr/>
    </dgm:pt>
    <dgm:pt modelId="{C588A7C5-EB15-4CB2-9BBA-4772AC222CE8}" type="pres">
      <dgm:prSet presAssocID="{3E669E15-7DB0-4C1D-8AF0-ED88D5422B4C}" presName="hierRoot1" presStyleCnt="0"/>
      <dgm:spPr/>
    </dgm:pt>
    <dgm:pt modelId="{EE86D026-6081-411D-8FEC-687712882343}" type="pres">
      <dgm:prSet presAssocID="{3E669E15-7DB0-4C1D-8AF0-ED88D5422B4C}" presName="composite" presStyleCnt="0"/>
      <dgm:spPr/>
    </dgm:pt>
    <dgm:pt modelId="{CCA7B06E-20B9-46F4-B6C9-3E38894C2855}" type="pres">
      <dgm:prSet presAssocID="{3E669E15-7DB0-4C1D-8AF0-ED88D5422B4C}" presName="background" presStyleLbl="node0" presStyleIdx="0" presStyleCnt="1"/>
      <dgm:spPr/>
    </dgm:pt>
    <dgm:pt modelId="{3857935F-E48D-4695-B8D6-72F453B3B4C8}" type="pres">
      <dgm:prSet presAssocID="{3E669E15-7DB0-4C1D-8AF0-ED88D5422B4C}" presName="text" presStyleLbl="fgAcc0" presStyleIdx="0" presStyleCnt="1">
        <dgm:presLayoutVars>
          <dgm:chPref val="3"/>
        </dgm:presLayoutVars>
      </dgm:prSet>
      <dgm:spPr/>
      <dgm:t>
        <a:bodyPr/>
        <a:lstStyle/>
        <a:p>
          <a:endParaRPr lang="en-US"/>
        </a:p>
      </dgm:t>
    </dgm:pt>
    <dgm:pt modelId="{119169A5-C0E5-46DA-8570-FE4D6FC033AD}" type="pres">
      <dgm:prSet presAssocID="{3E669E15-7DB0-4C1D-8AF0-ED88D5422B4C}" presName="hierChild2" presStyleCnt="0"/>
      <dgm:spPr/>
    </dgm:pt>
    <dgm:pt modelId="{A3CF37E1-E821-4263-87F9-2BDB4DADEE50}" type="pres">
      <dgm:prSet presAssocID="{32E86111-356D-4273-BDA0-A6485E533871}" presName="Name10" presStyleLbl="parChTrans1D2" presStyleIdx="0" presStyleCnt="2"/>
      <dgm:spPr/>
    </dgm:pt>
    <dgm:pt modelId="{48FB5301-A59B-4434-B933-77F140E5D6AB}" type="pres">
      <dgm:prSet presAssocID="{DF8BEB65-4228-4458-80F3-D2319628C4FF}" presName="hierRoot2" presStyleCnt="0"/>
      <dgm:spPr/>
    </dgm:pt>
    <dgm:pt modelId="{FE7A6574-BDD4-4255-80D9-668EBCFE0970}" type="pres">
      <dgm:prSet presAssocID="{DF8BEB65-4228-4458-80F3-D2319628C4FF}" presName="composite2" presStyleCnt="0"/>
      <dgm:spPr/>
    </dgm:pt>
    <dgm:pt modelId="{3FA6DED0-0866-4F0C-819B-C125EF6AF0B8}" type="pres">
      <dgm:prSet presAssocID="{DF8BEB65-4228-4458-80F3-D2319628C4FF}" presName="background2" presStyleLbl="node2" presStyleIdx="0" presStyleCnt="2"/>
      <dgm:spPr/>
    </dgm:pt>
    <dgm:pt modelId="{7DA175C7-35B7-47A6-AC79-DDF76BC94933}" type="pres">
      <dgm:prSet presAssocID="{DF8BEB65-4228-4458-80F3-D2319628C4FF}" presName="text2" presStyleLbl="fgAcc2" presStyleIdx="0" presStyleCnt="2">
        <dgm:presLayoutVars>
          <dgm:chPref val="3"/>
        </dgm:presLayoutVars>
      </dgm:prSet>
      <dgm:spPr/>
      <dgm:t>
        <a:bodyPr/>
        <a:lstStyle/>
        <a:p>
          <a:endParaRPr lang="en-US"/>
        </a:p>
      </dgm:t>
    </dgm:pt>
    <dgm:pt modelId="{E2A4466A-B231-4C0F-9BC0-BA0C91137196}" type="pres">
      <dgm:prSet presAssocID="{DF8BEB65-4228-4458-80F3-D2319628C4FF}" presName="hierChild3" presStyleCnt="0"/>
      <dgm:spPr/>
    </dgm:pt>
    <dgm:pt modelId="{775D6A95-E090-4ECE-8FAD-75C69F6C57ED}" type="pres">
      <dgm:prSet presAssocID="{92878C29-61B4-4321-BADD-8CF2E1E62512}" presName="Name17" presStyleLbl="parChTrans1D3" presStyleIdx="0" presStyleCnt="4"/>
      <dgm:spPr/>
    </dgm:pt>
    <dgm:pt modelId="{5B268CD4-A4EC-4DF1-AEDD-9A499BEFE93B}" type="pres">
      <dgm:prSet presAssocID="{742BDF74-31A8-4C10-AF4B-9089DCF5D6DB}" presName="hierRoot3" presStyleCnt="0"/>
      <dgm:spPr/>
    </dgm:pt>
    <dgm:pt modelId="{6D95B43B-4A56-4F0C-B1E7-21BDF093CB28}" type="pres">
      <dgm:prSet presAssocID="{742BDF74-31A8-4C10-AF4B-9089DCF5D6DB}" presName="composite3" presStyleCnt="0"/>
      <dgm:spPr/>
    </dgm:pt>
    <dgm:pt modelId="{97D58DF8-486E-4E03-AB04-78EF99A8AB79}" type="pres">
      <dgm:prSet presAssocID="{742BDF74-31A8-4C10-AF4B-9089DCF5D6DB}" presName="background3" presStyleLbl="node3" presStyleIdx="0" presStyleCnt="4"/>
      <dgm:spPr/>
    </dgm:pt>
    <dgm:pt modelId="{95AC0BAF-C277-4872-9993-AB56D1F74729}" type="pres">
      <dgm:prSet presAssocID="{742BDF74-31A8-4C10-AF4B-9089DCF5D6DB}" presName="text3" presStyleLbl="fgAcc3" presStyleIdx="0" presStyleCnt="4">
        <dgm:presLayoutVars>
          <dgm:chPref val="3"/>
        </dgm:presLayoutVars>
      </dgm:prSet>
      <dgm:spPr/>
    </dgm:pt>
    <dgm:pt modelId="{82A91273-D07C-4FAA-82FA-D9DA6C34752B}" type="pres">
      <dgm:prSet presAssocID="{742BDF74-31A8-4C10-AF4B-9089DCF5D6DB}" presName="hierChild4" presStyleCnt="0"/>
      <dgm:spPr/>
    </dgm:pt>
    <dgm:pt modelId="{81CD05DB-3DA0-47C0-91B9-5EE92208D903}" type="pres">
      <dgm:prSet presAssocID="{5BE28FF1-4A17-494E-B74E-F6C06AFE15F4}" presName="Name17" presStyleLbl="parChTrans1D3" presStyleIdx="1" presStyleCnt="4"/>
      <dgm:spPr/>
    </dgm:pt>
    <dgm:pt modelId="{BE47D256-0E30-432A-9637-A10F54777715}" type="pres">
      <dgm:prSet presAssocID="{C1264330-97FE-4151-8AD4-44945ECA94C6}" presName="hierRoot3" presStyleCnt="0"/>
      <dgm:spPr/>
    </dgm:pt>
    <dgm:pt modelId="{8FA19D3C-26AD-4BEB-BF6F-F8340443F95D}" type="pres">
      <dgm:prSet presAssocID="{C1264330-97FE-4151-8AD4-44945ECA94C6}" presName="composite3" presStyleCnt="0"/>
      <dgm:spPr/>
    </dgm:pt>
    <dgm:pt modelId="{E6218727-8CCE-4ECB-9A05-22F79E5D8EBE}" type="pres">
      <dgm:prSet presAssocID="{C1264330-97FE-4151-8AD4-44945ECA94C6}" presName="background3" presStyleLbl="node3" presStyleIdx="1" presStyleCnt="4"/>
      <dgm:spPr/>
    </dgm:pt>
    <dgm:pt modelId="{4F68C76C-A203-4628-8E93-D76289968DE6}" type="pres">
      <dgm:prSet presAssocID="{C1264330-97FE-4151-8AD4-44945ECA94C6}" presName="text3" presStyleLbl="fgAcc3" presStyleIdx="1" presStyleCnt="4">
        <dgm:presLayoutVars>
          <dgm:chPref val="3"/>
        </dgm:presLayoutVars>
      </dgm:prSet>
      <dgm:spPr/>
    </dgm:pt>
    <dgm:pt modelId="{7E683702-CAB8-47E8-A867-0404C70167C9}" type="pres">
      <dgm:prSet presAssocID="{C1264330-97FE-4151-8AD4-44945ECA94C6}" presName="hierChild4" presStyleCnt="0"/>
      <dgm:spPr/>
    </dgm:pt>
    <dgm:pt modelId="{D9B5B4ED-0B0A-49EB-B551-067B891E1C4F}" type="pres">
      <dgm:prSet presAssocID="{F1921026-489A-4D37-9BF4-316992E760E7}" presName="Name10" presStyleLbl="parChTrans1D2" presStyleIdx="1" presStyleCnt="2"/>
      <dgm:spPr/>
    </dgm:pt>
    <dgm:pt modelId="{9184F968-3D8E-4371-BE93-C146B4C4CA3A}" type="pres">
      <dgm:prSet presAssocID="{CF2BC91A-8EB0-464E-894C-5A3135986A01}" presName="hierRoot2" presStyleCnt="0"/>
      <dgm:spPr/>
    </dgm:pt>
    <dgm:pt modelId="{BA3EF740-D804-4D4C-A02A-4B4794E63657}" type="pres">
      <dgm:prSet presAssocID="{CF2BC91A-8EB0-464E-894C-5A3135986A01}" presName="composite2" presStyleCnt="0"/>
      <dgm:spPr/>
    </dgm:pt>
    <dgm:pt modelId="{8E4B78BA-5711-4567-8003-1F11FDE683DB}" type="pres">
      <dgm:prSet presAssocID="{CF2BC91A-8EB0-464E-894C-5A3135986A01}" presName="background2" presStyleLbl="node2" presStyleIdx="1" presStyleCnt="2"/>
      <dgm:spPr/>
    </dgm:pt>
    <dgm:pt modelId="{B4AE7605-628D-4193-B73A-1FDCF7622929}" type="pres">
      <dgm:prSet presAssocID="{CF2BC91A-8EB0-464E-894C-5A3135986A01}" presName="text2" presStyleLbl="fgAcc2" presStyleIdx="1" presStyleCnt="2">
        <dgm:presLayoutVars>
          <dgm:chPref val="3"/>
        </dgm:presLayoutVars>
      </dgm:prSet>
      <dgm:spPr/>
      <dgm:t>
        <a:bodyPr/>
        <a:lstStyle/>
        <a:p>
          <a:endParaRPr lang="en-US"/>
        </a:p>
      </dgm:t>
    </dgm:pt>
    <dgm:pt modelId="{DEF71FFE-FFC4-4C7E-B778-0CC176BE155E}" type="pres">
      <dgm:prSet presAssocID="{CF2BC91A-8EB0-464E-894C-5A3135986A01}" presName="hierChild3" presStyleCnt="0"/>
      <dgm:spPr/>
    </dgm:pt>
    <dgm:pt modelId="{A340C8FA-A208-4765-9BAC-4D29A617C1D7}" type="pres">
      <dgm:prSet presAssocID="{745F64E8-E08E-45A3-B0E3-A266A3F268D3}" presName="Name17" presStyleLbl="parChTrans1D3" presStyleIdx="2" presStyleCnt="4"/>
      <dgm:spPr/>
    </dgm:pt>
    <dgm:pt modelId="{04C5E505-ADF6-4972-97E6-2994D6131674}" type="pres">
      <dgm:prSet presAssocID="{E05CB7AD-3143-469C-82DE-33D8E3B32A31}" presName="hierRoot3" presStyleCnt="0"/>
      <dgm:spPr/>
    </dgm:pt>
    <dgm:pt modelId="{A5F6A171-65BD-47A9-9D7C-042C061B6009}" type="pres">
      <dgm:prSet presAssocID="{E05CB7AD-3143-469C-82DE-33D8E3B32A31}" presName="composite3" presStyleCnt="0"/>
      <dgm:spPr/>
    </dgm:pt>
    <dgm:pt modelId="{8D999C13-DB76-4E09-93C7-3250672CEB00}" type="pres">
      <dgm:prSet presAssocID="{E05CB7AD-3143-469C-82DE-33D8E3B32A31}" presName="background3" presStyleLbl="node3" presStyleIdx="2" presStyleCnt="4"/>
      <dgm:spPr/>
    </dgm:pt>
    <dgm:pt modelId="{DEDFFEE0-B302-4D8F-863C-6B4F8F8D5F4D}" type="pres">
      <dgm:prSet presAssocID="{E05CB7AD-3143-469C-82DE-33D8E3B32A31}" presName="text3" presStyleLbl="fgAcc3" presStyleIdx="2" presStyleCnt="4">
        <dgm:presLayoutVars>
          <dgm:chPref val="3"/>
        </dgm:presLayoutVars>
      </dgm:prSet>
      <dgm:spPr/>
    </dgm:pt>
    <dgm:pt modelId="{9EB4246D-5463-45C4-933F-DA6E3BBED5AB}" type="pres">
      <dgm:prSet presAssocID="{E05CB7AD-3143-469C-82DE-33D8E3B32A31}" presName="hierChild4" presStyleCnt="0"/>
      <dgm:spPr/>
    </dgm:pt>
    <dgm:pt modelId="{8436CBB6-C94D-443F-9EF2-2D3905E54F3D}" type="pres">
      <dgm:prSet presAssocID="{4270359E-CAE2-4122-A000-C44456349DA7}" presName="Name17" presStyleLbl="parChTrans1D3" presStyleIdx="3" presStyleCnt="4"/>
      <dgm:spPr/>
    </dgm:pt>
    <dgm:pt modelId="{2171A4F0-5296-4898-B042-1E1EE8185833}" type="pres">
      <dgm:prSet presAssocID="{F3011BBF-A8CA-49AA-8F08-C792435DB3ED}" presName="hierRoot3" presStyleCnt="0"/>
      <dgm:spPr/>
    </dgm:pt>
    <dgm:pt modelId="{11F71592-8EEA-47B5-A6B3-3782A0224CB6}" type="pres">
      <dgm:prSet presAssocID="{F3011BBF-A8CA-49AA-8F08-C792435DB3ED}" presName="composite3" presStyleCnt="0"/>
      <dgm:spPr/>
    </dgm:pt>
    <dgm:pt modelId="{AD213BBC-A169-4558-9CC9-997D8EA25598}" type="pres">
      <dgm:prSet presAssocID="{F3011BBF-A8CA-49AA-8F08-C792435DB3ED}" presName="background3" presStyleLbl="node3" presStyleIdx="3" presStyleCnt="4"/>
      <dgm:spPr/>
    </dgm:pt>
    <dgm:pt modelId="{EC160AEA-87B4-4B28-AA60-7A6D48F82073}" type="pres">
      <dgm:prSet presAssocID="{F3011BBF-A8CA-49AA-8F08-C792435DB3ED}" presName="text3" presStyleLbl="fgAcc3" presStyleIdx="3" presStyleCnt="4">
        <dgm:presLayoutVars>
          <dgm:chPref val="3"/>
        </dgm:presLayoutVars>
      </dgm:prSet>
      <dgm:spPr/>
    </dgm:pt>
    <dgm:pt modelId="{8B8E669C-BB86-4F44-AFDB-63B8AF0D9E07}" type="pres">
      <dgm:prSet presAssocID="{F3011BBF-A8CA-49AA-8F08-C792435DB3ED}" presName="hierChild4" presStyleCnt="0"/>
      <dgm:spPr/>
    </dgm:pt>
  </dgm:ptLst>
  <dgm:cxnLst>
    <dgm:cxn modelId="{ECDE738A-A9CC-4C3B-9040-5213332D45B4}" srcId="{515020A6-B05E-4991-9214-FF4D7A60E681}" destId="{3E669E15-7DB0-4C1D-8AF0-ED88D5422B4C}" srcOrd="0" destOrd="0" parTransId="{CC899702-74E1-4A71-BEEC-06A02B4B330C}" sibTransId="{545AB93D-B29F-4974-8533-34F5953A25F9}"/>
    <dgm:cxn modelId="{D05F2A36-E49F-409B-A207-4C89F164F0E7}" srcId="{3E669E15-7DB0-4C1D-8AF0-ED88D5422B4C}" destId="{DF8BEB65-4228-4458-80F3-D2319628C4FF}" srcOrd="0" destOrd="0" parTransId="{32E86111-356D-4273-BDA0-A6485E533871}" sibTransId="{2ADFE1AA-1AA3-434F-8A15-526F9386F776}"/>
    <dgm:cxn modelId="{DBCC49A9-24D4-4764-96B6-084A635D2BEC}" type="presOf" srcId="{92878C29-61B4-4321-BADD-8CF2E1E62512}" destId="{775D6A95-E090-4ECE-8FAD-75C69F6C57ED}" srcOrd="0" destOrd="0" presId="urn:microsoft.com/office/officeart/2005/8/layout/hierarchy1"/>
    <dgm:cxn modelId="{611BEE38-B6FA-4966-8742-818D822579D1}" srcId="{CF2BC91A-8EB0-464E-894C-5A3135986A01}" destId="{E05CB7AD-3143-469C-82DE-33D8E3B32A31}" srcOrd="0" destOrd="0" parTransId="{745F64E8-E08E-45A3-B0E3-A266A3F268D3}" sibTransId="{37AEA5A1-77B7-4564-8B2F-B85EE22A71B3}"/>
    <dgm:cxn modelId="{F5F2BE50-DCFD-4940-9724-489EEA8A2EBE}" type="presOf" srcId="{CF2BC91A-8EB0-464E-894C-5A3135986A01}" destId="{B4AE7605-628D-4193-B73A-1FDCF7622929}" srcOrd="0" destOrd="0" presId="urn:microsoft.com/office/officeart/2005/8/layout/hierarchy1"/>
    <dgm:cxn modelId="{B6528C04-74BE-4325-881D-918AF33C4154}" srcId="{DF8BEB65-4228-4458-80F3-D2319628C4FF}" destId="{742BDF74-31A8-4C10-AF4B-9089DCF5D6DB}" srcOrd="0" destOrd="0" parTransId="{92878C29-61B4-4321-BADD-8CF2E1E62512}" sibTransId="{65AC8617-8EF2-48C9-A682-F064260AD211}"/>
    <dgm:cxn modelId="{F3971825-EC89-49C8-B005-55A49A30E4E2}" type="presOf" srcId="{F1921026-489A-4D37-9BF4-316992E760E7}" destId="{D9B5B4ED-0B0A-49EB-B551-067B891E1C4F}" srcOrd="0" destOrd="0" presId="urn:microsoft.com/office/officeart/2005/8/layout/hierarchy1"/>
    <dgm:cxn modelId="{6F18C4AC-ACC9-40E9-A3A8-9D7B3198540B}" srcId="{DF8BEB65-4228-4458-80F3-D2319628C4FF}" destId="{C1264330-97FE-4151-8AD4-44945ECA94C6}" srcOrd="1" destOrd="0" parTransId="{5BE28FF1-4A17-494E-B74E-F6C06AFE15F4}" sibTransId="{F09DC8B2-15A2-41C0-A292-588C12654CC4}"/>
    <dgm:cxn modelId="{0F6AEA1B-0CD6-49CD-B4D2-00A4BF086459}" type="presOf" srcId="{3E669E15-7DB0-4C1D-8AF0-ED88D5422B4C}" destId="{3857935F-E48D-4695-B8D6-72F453B3B4C8}" srcOrd="0" destOrd="0" presId="urn:microsoft.com/office/officeart/2005/8/layout/hierarchy1"/>
    <dgm:cxn modelId="{59E4A8E9-A916-4927-9281-61D234B7E418}" type="presOf" srcId="{E05CB7AD-3143-469C-82DE-33D8E3B32A31}" destId="{DEDFFEE0-B302-4D8F-863C-6B4F8F8D5F4D}" srcOrd="0" destOrd="0" presId="urn:microsoft.com/office/officeart/2005/8/layout/hierarchy1"/>
    <dgm:cxn modelId="{899CBB4A-B42A-4046-B365-4F19C783607B}" srcId="{CF2BC91A-8EB0-464E-894C-5A3135986A01}" destId="{F3011BBF-A8CA-49AA-8F08-C792435DB3ED}" srcOrd="1" destOrd="0" parTransId="{4270359E-CAE2-4122-A000-C44456349DA7}" sibTransId="{6B4820BA-7540-460D-BCCE-7E1B997CD45E}"/>
    <dgm:cxn modelId="{35B720A1-C010-4768-855C-15D977BD4D69}" type="presOf" srcId="{C1264330-97FE-4151-8AD4-44945ECA94C6}" destId="{4F68C76C-A203-4628-8E93-D76289968DE6}" srcOrd="0" destOrd="0" presId="urn:microsoft.com/office/officeart/2005/8/layout/hierarchy1"/>
    <dgm:cxn modelId="{7EF70552-E359-407A-B6F2-C5447D1F05E1}" type="presOf" srcId="{32E86111-356D-4273-BDA0-A6485E533871}" destId="{A3CF37E1-E821-4263-87F9-2BDB4DADEE50}" srcOrd="0" destOrd="0" presId="urn:microsoft.com/office/officeart/2005/8/layout/hierarchy1"/>
    <dgm:cxn modelId="{3E232D93-F42E-45BD-BCF7-B40019B4DCC9}" srcId="{3E669E15-7DB0-4C1D-8AF0-ED88D5422B4C}" destId="{CF2BC91A-8EB0-464E-894C-5A3135986A01}" srcOrd="1" destOrd="0" parTransId="{F1921026-489A-4D37-9BF4-316992E760E7}" sibTransId="{73A92E81-9384-41AC-AADC-4A9716DF65E7}"/>
    <dgm:cxn modelId="{C92C5141-BA31-4C44-A871-471AB41A64E0}" type="presOf" srcId="{5BE28FF1-4A17-494E-B74E-F6C06AFE15F4}" destId="{81CD05DB-3DA0-47C0-91B9-5EE92208D903}" srcOrd="0" destOrd="0" presId="urn:microsoft.com/office/officeart/2005/8/layout/hierarchy1"/>
    <dgm:cxn modelId="{500A57B6-3BE7-4A57-B6B6-4D9E76C8D837}" type="presOf" srcId="{515020A6-B05E-4991-9214-FF4D7A60E681}" destId="{00CD699D-F4D2-42F3-9AD0-413BD6E63504}" srcOrd="0" destOrd="0" presId="urn:microsoft.com/office/officeart/2005/8/layout/hierarchy1"/>
    <dgm:cxn modelId="{2D3BD683-3421-4175-BE57-6E29E531D7BB}" type="presOf" srcId="{4270359E-CAE2-4122-A000-C44456349DA7}" destId="{8436CBB6-C94D-443F-9EF2-2D3905E54F3D}" srcOrd="0" destOrd="0" presId="urn:microsoft.com/office/officeart/2005/8/layout/hierarchy1"/>
    <dgm:cxn modelId="{0D08139D-7D81-402D-A024-8683F1A57D05}" type="presOf" srcId="{DF8BEB65-4228-4458-80F3-D2319628C4FF}" destId="{7DA175C7-35B7-47A6-AC79-DDF76BC94933}" srcOrd="0" destOrd="0" presId="urn:microsoft.com/office/officeart/2005/8/layout/hierarchy1"/>
    <dgm:cxn modelId="{C2A7BBA5-F5AF-4DFE-95E4-DF16AE03A0EC}" type="presOf" srcId="{745F64E8-E08E-45A3-B0E3-A266A3F268D3}" destId="{A340C8FA-A208-4765-9BAC-4D29A617C1D7}" srcOrd="0" destOrd="0" presId="urn:microsoft.com/office/officeart/2005/8/layout/hierarchy1"/>
    <dgm:cxn modelId="{A99F3F04-E856-4DE2-8086-BF5DAC699C9B}" type="presOf" srcId="{742BDF74-31A8-4C10-AF4B-9089DCF5D6DB}" destId="{95AC0BAF-C277-4872-9993-AB56D1F74729}" srcOrd="0" destOrd="0" presId="urn:microsoft.com/office/officeart/2005/8/layout/hierarchy1"/>
    <dgm:cxn modelId="{0C30E8EB-D29B-45B6-AFAA-A0273AD69479}" type="presOf" srcId="{F3011BBF-A8CA-49AA-8F08-C792435DB3ED}" destId="{EC160AEA-87B4-4B28-AA60-7A6D48F82073}" srcOrd="0" destOrd="0" presId="urn:microsoft.com/office/officeart/2005/8/layout/hierarchy1"/>
    <dgm:cxn modelId="{2137B471-2821-4DEF-A05B-02ABC8CBD619}" type="presParOf" srcId="{00CD699D-F4D2-42F3-9AD0-413BD6E63504}" destId="{C588A7C5-EB15-4CB2-9BBA-4772AC222CE8}" srcOrd="0" destOrd="0" presId="urn:microsoft.com/office/officeart/2005/8/layout/hierarchy1"/>
    <dgm:cxn modelId="{A9861F03-0B63-4606-B3DE-20B743E74CC4}" type="presParOf" srcId="{C588A7C5-EB15-4CB2-9BBA-4772AC222CE8}" destId="{EE86D026-6081-411D-8FEC-687712882343}" srcOrd="0" destOrd="0" presId="urn:microsoft.com/office/officeart/2005/8/layout/hierarchy1"/>
    <dgm:cxn modelId="{141042FE-A369-4D2F-8367-921D79B777AF}" type="presParOf" srcId="{EE86D026-6081-411D-8FEC-687712882343}" destId="{CCA7B06E-20B9-46F4-B6C9-3E38894C2855}" srcOrd="0" destOrd="0" presId="urn:microsoft.com/office/officeart/2005/8/layout/hierarchy1"/>
    <dgm:cxn modelId="{42392AF6-3876-4732-8EA5-646384717B24}" type="presParOf" srcId="{EE86D026-6081-411D-8FEC-687712882343}" destId="{3857935F-E48D-4695-B8D6-72F453B3B4C8}" srcOrd="1" destOrd="0" presId="urn:microsoft.com/office/officeart/2005/8/layout/hierarchy1"/>
    <dgm:cxn modelId="{FECC42BF-A352-485F-86E4-C8A747F38F7F}" type="presParOf" srcId="{C588A7C5-EB15-4CB2-9BBA-4772AC222CE8}" destId="{119169A5-C0E5-46DA-8570-FE4D6FC033AD}" srcOrd="1" destOrd="0" presId="urn:microsoft.com/office/officeart/2005/8/layout/hierarchy1"/>
    <dgm:cxn modelId="{602E98E5-D0D2-4ABD-9294-7BC4845D3151}" type="presParOf" srcId="{119169A5-C0E5-46DA-8570-FE4D6FC033AD}" destId="{A3CF37E1-E821-4263-87F9-2BDB4DADEE50}" srcOrd="0" destOrd="0" presId="urn:microsoft.com/office/officeart/2005/8/layout/hierarchy1"/>
    <dgm:cxn modelId="{D15FAE8B-8825-4EA9-9A1C-D7F0BB1D7F1A}" type="presParOf" srcId="{119169A5-C0E5-46DA-8570-FE4D6FC033AD}" destId="{48FB5301-A59B-4434-B933-77F140E5D6AB}" srcOrd="1" destOrd="0" presId="urn:microsoft.com/office/officeart/2005/8/layout/hierarchy1"/>
    <dgm:cxn modelId="{5FE2B078-A55F-4121-8F3A-191FED78BC81}" type="presParOf" srcId="{48FB5301-A59B-4434-B933-77F140E5D6AB}" destId="{FE7A6574-BDD4-4255-80D9-668EBCFE0970}" srcOrd="0" destOrd="0" presId="urn:microsoft.com/office/officeart/2005/8/layout/hierarchy1"/>
    <dgm:cxn modelId="{573F6110-0AD2-4F0B-9549-9736676D7F24}" type="presParOf" srcId="{FE7A6574-BDD4-4255-80D9-668EBCFE0970}" destId="{3FA6DED0-0866-4F0C-819B-C125EF6AF0B8}" srcOrd="0" destOrd="0" presId="urn:microsoft.com/office/officeart/2005/8/layout/hierarchy1"/>
    <dgm:cxn modelId="{818D87F8-5201-4D22-A0F1-744F50E91366}" type="presParOf" srcId="{FE7A6574-BDD4-4255-80D9-668EBCFE0970}" destId="{7DA175C7-35B7-47A6-AC79-DDF76BC94933}" srcOrd="1" destOrd="0" presId="urn:microsoft.com/office/officeart/2005/8/layout/hierarchy1"/>
    <dgm:cxn modelId="{33A9DCD4-1F2B-4DD8-8A00-8B738B62BBD0}" type="presParOf" srcId="{48FB5301-A59B-4434-B933-77F140E5D6AB}" destId="{E2A4466A-B231-4C0F-9BC0-BA0C91137196}" srcOrd="1" destOrd="0" presId="urn:microsoft.com/office/officeart/2005/8/layout/hierarchy1"/>
    <dgm:cxn modelId="{8559DA53-8727-4601-94A6-F42C54BA9E2B}" type="presParOf" srcId="{E2A4466A-B231-4C0F-9BC0-BA0C91137196}" destId="{775D6A95-E090-4ECE-8FAD-75C69F6C57ED}" srcOrd="0" destOrd="0" presId="urn:microsoft.com/office/officeart/2005/8/layout/hierarchy1"/>
    <dgm:cxn modelId="{9B57A9D6-FE51-4FD2-ABEF-3B16E5C9C3A4}" type="presParOf" srcId="{E2A4466A-B231-4C0F-9BC0-BA0C91137196}" destId="{5B268CD4-A4EC-4DF1-AEDD-9A499BEFE93B}" srcOrd="1" destOrd="0" presId="urn:microsoft.com/office/officeart/2005/8/layout/hierarchy1"/>
    <dgm:cxn modelId="{D5F0BEB0-9D40-41B1-8049-80DF6C9B7A07}" type="presParOf" srcId="{5B268CD4-A4EC-4DF1-AEDD-9A499BEFE93B}" destId="{6D95B43B-4A56-4F0C-B1E7-21BDF093CB28}" srcOrd="0" destOrd="0" presId="urn:microsoft.com/office/officeart/2005/8/layout/hierarchy1"/>
    <dgm:cxn modelId="{C3AF0682-6B58-4146-8037-040486B345C3}" type="presParOf" srcId="{6D95B43B-4A56-4F0C-B1E7-21BDF093CB28}" destId="{97D58DF8-486E-4E03-AB04-78EF99A8AB79}" srcOrd="0" destOrd="0" presId="urn:microsoft.com/office/officeart/2005/8/layout/hierarchy1"/>
    <dgm:cxn modelId="{B3A7E1B8-0433-4187-8821-32DECB494B35}" type="presParOf" srcId="{6D95B43B-4A56-4F0C-B1E7-21BDF093CB28}" destId="{95AC0BAF-C277-4872-9993-AB56D1F74729}" srcOrd="1" destOrd="0" presId="urn:microsoft.com/office/officeart/2005/8/layout/hierarchy1"/>
    <dgm:cxn modelId="{931F5CFC-FC3B-4E7E-9C23-0A6F500397AC}" type="presParOf" srcId="{5B268CD4-A4EC-4DF1-AEDD-9A499BEFE93B}" destId="{82A91273-D07C-4FAA-82FA-D9DA6C34752B}" srcOrd="1" destOrd="0" presId="urn:microsoft.com/office/officeart/2005/8/layout/hierarchy1"/>
    <dgm:cxn modelId="{39553647-95B6-4E6A-A91A-25EE4509C872}" type="presParOf" srcId="{E2A4466A-B231-4C0F-9BC0-BA0C91137196}" destId="{81CD05DB-3DA0-47C0-91B9-5EE92208D903}" srcOrd="2" destOrd="0" presId="urn:microsoft.com/office/officeart/2005/8/layout/hierarchy1"/>
    <dgm:cxn modelId="{8B4F21D6-169E-40C5-B834-DF5D50604155}" type="presParOf" srcId="{E2A4466A-B231-4C0F-9BC0-BA0C91137196}" destId="{BE47D256-0E30-432A-9637-A10F54777715}" srcOrd="3" destOrd="0" presId="urn:microsoft.com/office/officeart/2005/8/layout/hierarchy1"/>
    <dgm:cxn modelId="{70B04BEC-DFCD-486E-A5AC-AC0E56E684DA}" type="presParOf" srcId="{BE47D256-0E30-432A-9637-A10F54777715}" destId="{8FA19D3C-26AD-4BEB-BF6F-F8340443F95D}" srcOrd="0" destOrd="0" presId="urn:microsoft.com/office/officeart/2005/8/layout/hierarchy1"/>
    <dgm:cxn modelId="{35D0C270-725A-4E69-8391-C6D435C09CE3}" type="presParOf" srcId="{8FA19D3C-26AD-4BEB-BF6F-F8340443F95D}" destId="{E6218727-8CCE-4ECB-9A05-22F79E5D8EBE}" srcOrd="0" destOrd="0" presId="urn:microsoft.com/office/officeart/2005/8/layout/hierarchy1"/>
    <dgm:cxn modelId="{7F644C5A-18F7-4065-88F4-D07471125AE8}" type="presParOf" srcId="{8FA19D3C-26AD-4BEB-BF6F-F8340443F95D}" destId="{4F68C76C-A203-4628-8E93-D76289968DE6}" srcOrd="1" destOrd="0" presId="urn:microsoft.com/office/officeart/2005/8/layout/hierarchy1"/>
    <dgm:cxn modelId="{1059B4AC-992E-4E2F-852E-193573487A69}" type="presParOf" srcId="{BE47D256-0E30-432A-9637-A10F54777715}" destId="{7E683702-CAB8-47E8-A867-0404C70167C9}" srcOrd="1" destOrd="0" presId="urn:microsoft.com/office/officeart/2005/8/layout/hierarchy1"/>
    <dgm:cxn modelId="{C50E177B-676D-47A8-AD13-CE15C43AF04A}" type="presParOf" srcId="{119169A5-C0E5-46DA-8570-FE4D6FC033AD}" destId="{D9B5B4ED-0B0A-49EB-B551-067B891E1C4F}" srcOrd="2" destOrd="0" presId="urn:microsoft.com/office/officeart/2005/8/layout/hierarchy1"/>
    <dgm:cxn modelId="{FD7BFDC0-BEDA-4E99-92C5-8ED0D518E500}" type="presParOf" srcId="{119169A5-C0E5-46DA-8570-FE4D6FC033AD}" destId="{9184F968-3D8E-4371-BE93-C146B4C4CA3A}" srcOrd="3" destOrd="0" presId="urn:microsoft.com/office/officeart/2005/8/layout/hierarchy1"/>
    <dgm:cxn modelId="{CCF1678D-B56D-4661-A2FA-CE98CA6A632D}" type="presParOf" srcId="{9184F968-3D8E-4371-BE93-C146B4C4CA3A}" destId="{BA3EF740-D804-4D4C-A02A-4B4794E63657}" srcOrd="0" destOrd="0" presId="urn:microsoft.com/office/officeart/2005/8/layout/hierarchy1"/>
    <dgm:cxn modelId="{BBB529B9-3208-4329-A129-24156FFC2A8F}" type="presParOf" srcId="{BA3EF740-D804-4D4C-A02A-4B4794E63657}" destId="{8E4B78BA-5711-4567-8003-1F11FDE683DB}" srcOrd="0" destOrd="0" presId="urn:microsoft.com/office/officeart/2005/8/layout/hierarchy1"/>
    <dgm:cxn modelId="{53224469-68BC-4563-837E-E18430E90F36}" type="presParOf" srcId="{BA3EF740-D804-4D4C-A02A-4B4794E63657}" destId="{B4AE7605-628D-4193-B73A-1FDCF7622929}" srcOrd="1" destOrd="0" presId="urn:microsoft.com/office/officeart/2005/8/layout/hierarchy1"/>
    <dgm:cxn modelId="{981F882A-2DA6-4AA5-8B7D-4866FCE5FE8C}" type="presParOf" srcId="{9184F968-3D8E-4371-BE93-C146B4C4CA3A}" destId="{DEF71FFE-FFC4-4C7E-B778-0CC176BE155E}" srcOrd="1" destOrd="0" presId="urn:microsoft.com/office/officeart/2005/8/layout/hierarchy1"/>
    <dgm:cxn modelId="{E6F1EA88-C80E-45C2-8808-AEEAB737216E}" type="presParOf" srcId="{DEF71FFE-FFC4-4C7E-B778-0CC176BE155E}" destId="{A340C8FA-A208-4765-9BAC-4D29A617C1D7}" srcOrd="0" destOrd="0" presId="urn:microsoft.com/office/officeart/2005/8/layout/hierarchy1"/>
    <dgm:cxn modelId="{FB7BD0EE-DF37-4184-8D81-C9C31B21EE48}" type="presParOf" srcId="{DEF71FFE-FFC4-4C7E-B778-0CC176BE155E}" destId="{04C5E505-ADF6-4972-97E6-2994D6131674}" srcOrd="1" destOrd="0" presId="urn:microsoft.com/office/officeart/2005/8/layout/hierarchy1"/>
    <dgm:cxn modelId="{3F727819-C7E6-4858-B1A1-DB31B3D57EE1}" type="presParOf" srcId="{04C5E505-ADF6-4972-97E6-2994D6131674}" destId="{A5F6A171-65BD-47A9-9D7C-042C061B6009}" srcOrd="0" destOrd="0" presId="urn:microsoft.com/office/officeart/2005/8/layout/hierarchy1"/>
    <dgm:cxn modelId="{967E408F-B357-45E9-AFB3-9FB5509BB529}" type="presParOf" srcId="{A5F6A171-65BD-47A9-9D7C-042C061B6009}" destId="{8D999C13-DB76-4E09-93C7-3250672CEB00}" srcOrd="0" destOrd="0" presId="urn:microsoft.com/office/officeart/2005/8/layout/hierarchy1"/>
    <dgm:cxn modelId="{09167F39-A103-4CA3-B582-E86D430C7169}" type="presParOf" srcId="{A5F6A171-65BD-47A9-9D7C-042C061B6009}" destId="{DEDFFEE0-B302-4D8F-863C-6B4F8F8D5F4D}" srcOrd="1" destOrd="0" presId="urn:microsoft.com/office/officeart/2005/8/layout/hierarchy1"/>
    <dgm:cxn modelId="{34C906E5-4A3B-430A-A1E7-69FCCA5D5C67}" type="presParOf" srcId="{04C5E505-ADF6-4972-97E6-2994D6131674}" destId="{9EB4246D-5463-45C4-933F-DA6E3BBED5AB}" srcOrd="1" destOrd="0" presId="urn:microsoft.com/office/officeart/2005/8/layout/hierarchy1"/>
    <dgm:cxn modelId="{FA660E24-E1DC-44CA-A9BE-EF4284368E08}" type="presParOf" srcId="{DEF71FFE-FFC4-4C7E-B778-0CC176BE155E}" destId="{8436CBB6-C94D-443F-9EF2-2D3905E54F3D}" srcOrd="2" destOrd="0" presId="urn:microsoft.com/office/officeart/2005/8/layout/hierarchy1"/>
    <dgm:cxn modelId="{1C019860-9B65-472A-8879-06843DC3AF8F}" type="presParOf" srcId="{DEF71FFE-FFC4-4C7E-B778-0CC176BE155E}" destId="{2171A4F0-5296-4898-B042-1E1EE8185833}" srcOrd="3" destOrd="0" presId="urn:microsoft.com/office/officeart/2005/8/layout/hierarchy1"/>
    <dgm:cxn modelId="{4F132AD6-746A-4ACE-B913-B52FBF931B9D}" type="presParOf" srcId="{2171A4F0-5296-4898-B042-1E1EE8185833}" destId="{11F71592-8EEA-47B5-A6B3-3782A0224CB6}" srcOrd="0" destOrd="0" presId="urn:microsoft.com/office/officeart/2005/8/layout/hierarchy1"/>
    <dgm:cxn modelId="{C17569C5-EA2B-4AE0-A18F-62EE0A40490F}" type="presParOf" srcId="{11F71592-8EEA-47B5-A6B3-3782A0224CB6}" destId="{AD213BBC-A169-4558-9CC9-997D8EA25598}" srcOrd="0" destOrd="0" presId="urn:microsoft.com/office/officeart/2005/8/layout/hierarchy1"/>
    <dgm:cxn modelId="{16369D2D-0CBC-4D01-930C-0FA76147CBFA}" type="presParOf" srcId="{11F71592-8EEA-47B5-A6B3-3782A0224CB6}" destId="{EC160AEA-87B4-4B28-AA60-7A6D48F82073}" srcOrd="1" destOrd="0" presId="urn:microsoft.com/office/officeart/2005/8/layout/hierarchy1"/>
    <dgm:cxn modelId="{293DE885-2289-4D46-8AEB-5ABF4932A9B3}" type="presParOf" srcId="{2171A4F0-5296-4898-B042-1E1EE8185833}" destId="{8B8E669C-BB86-4F44-AFDB-63B8AF0D9E07}" srcOrd="1" destOrd="0" presId="urn:microsoft.com/office/officeart/2005/8/layout/hierarchy1"/>
  </dgm:cxnLst>
  <dgm:bg/>
  <dgm:whole/>
</dgm:dataModel>
</file>

<file path=word/diagrams/layout1.xml><?xml version="1.0" encoding="utf-8"?>
<dgm:layoutDef xmlns:dgm="http://schemas.openxmlformats.org/drawingml/2006/diagram" xmlns:a="http://schemas.openxmlformats.org/drawingml/2006/main" uniqueId="urn:microsoft.com/office/officeart/2005/8/layout/hierarchy1">
  <dgm:title val=""/>
  <dgm:desc val=""/>
  <dgm:catLst>
    <dgm:cat type="hierarchy" pri="2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hierChild1">
    <dgm:varLst>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primFontSz" for="des" ptType="node" op="equ" val="65"/>
      <dgm:constr type="w" for="des" forName="composite" refType="w"/>
      <dgm:constr type="h" for="des" forName="composite" refType="w" refFor="des" refForName="composite" fact="0.667"/>
      <dgm:constr type="w" for="des" forName="composite2" refType="w" refFor="des" refForName="composite"/>
      <dgm:constr type="h" for="des" forName="composite2" refType="h" refFor="des" refForName="composite"/>
      <dgm:constr type="w" for="des" forName="composite3" refType="w" refFor="des" refForName="composite"/>
      <dgm:constr type="h" for="des" forName="composite3" refType="h" refFor="des" refForName="composite"/>
      <dgm:constr type="w" for="des" forName="composite4" refType="w" refFor="des" refForName="composite"/>
      <dgm:constr type="h" for="des" forName="composite4" refType="h" refFor="des" refForName="composite"/>
      <dgm:constr type="w" for="des" forName="composite5" refType="w" refFor="des" refForName="composite"/>
      <dgm:constr type="h" for="des" forName="composite5" refType="h" refFor="des" refForName="composite"/>
      <dgm:constr type="sibSp" refType="w" refFor="des" refForName="composite" fact="0.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p" for="des" forName="hierRoot1" refType="h" refFor="des" refForName="composite" fact="0.25"/>
      <dgm:constr type="sp" for="des" forName="hierRoot2" refType="sp" refFor="des" refForName="hierRoot1"/>
      <dgm:constr type="sp" for="des" forName="hierRoot3" refType="sp" refFor="des" refForName="hierRoot1"/>
      <dgm:constr type="sp" for="des" forName="hierRoot4" refType="sp" refFor="des" refForName="hierRoot1"/>
      <dgm:constr type="sp" for="des" forName="hierRoot5" refType="sp" refFor="des" refForName="hierRoot1"/>
    </dgm:constrLst>
    <dgm:ruleLst/>
    <dgm:forEach name="Name3" axis="ch">
      <dgm:forEach name="Name4" axis="self" ptType="node">
        <dgm:layoutNode name="hierRoot1">
          <dgm:alg type="hierRoot"/>
          <dgm:shape xmlns:r="http://schemas.openxmlformats.org/officeDocument/2006/relationships" r:blip="">
            <dgm:adjLst/>
          </dgm:shape>
          <dgm:presOf/>
          <dgm:constrLst>
            <dgm:constr type="bendDist" for="des" ptType="parTrans" refType="sp" fact="0.5"/>
          </dgm:constrLst>
          <dgm:ruleLst/>
          <dgm:layoutNode name="composite">
            <dgm:alg type="composite"/>
            <dgm:shape xmlns:r="http://schemas.openxmlformats.org/officeDocument/2006/relationships" r:blip="">
              <dgm:adjLst/>
            </dgm:shape>
            <dgm:presOf/>
            <dgm:constrLst>
              <dgm:constr type="w" for="ch" forName="background" refType="w" fact="0.9"/>
              <dgm:constr type="h" for="ch" forName="background" refType="w" refFor="ch" refForName="background" fact="0.635"/>
              <dgm:constr type="t" for="ch" forName="background"/>
              <dgm:constr type="l" for="ch" forName="background"/>
              <dgm:constr type="w" for="ch" forName="text" refType="w" fact="0.9"/>
              <dgm:constr type="h" for="ch" forName="text" refType="w" refFor="ch" refForName="text" fact="0.635"/>
              <dgm:constr type="t" for="ch" forName="text" refType="w" fact="0.095"/>
              <dgm:constr type="l" for="ch" forName="text" refType="w" fact="0.1"/>
            </dgm:constrLst>
            <dgm:ruleLst/>
            <dgm:layoutNode name="background" styleLbl="node0" moveWith="text">
              <dgm:alg type="sp"/>
              <dgm:shape xmlns:r="http://schemas.openxmlformats.org/officeDocument/2006/relationships" type="roundRect" r:blip="">
                <dgm:adjLst>
                  <dgm:adj idx="1" val="0.1"/>
                </dgm:adjLst>
              </dgm:shape>
              <dgm:presOf/>
              <dgm:constrLst/>
              <dgm:ruleLst/>
            </dgm:layoutNode>
            <dgm:layoutNode name="text" styleLbl="fgAcc0">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2">
            <dgm:choose name="Name5">
              <dgm:if name="Name6" func="var" arg="dir" op="equ" val="norm">
                <dgm:alg type="hierChild">
                  <dgm:param type="linDir" val="fromL"/>
                </dgm:alg>
              </dgm:if>
              <dgm:else name="Name7">
                <dgm:alg type="hierChild">
                  <dgm:param type="linDir" val="fromR"/>
                </dgm:alg>
              </dgm:else>
            </dgm:choose>
            <dgm:shape xmlns:r="http://schemas.openxmlformats.org/officeDocument/2006/relationships" r:blip="">
              <dgm:adjLst/>
            </dgm:shape>
            <dgm:presOf/>
            <dgm:constrLst/>
            <dgm:ruleLst/>
            <dgm:forEach name="Name8" axis="ch">
              <dgm:forEach name="Name9" axis="self" ptType="parTrans" cnt="1">
                <dgm:layoutNode name="Name10">
                  <dgm:alg type="conn">
                    <dgm:param type="dim" val="1D"/>
                    <dgm:param type="endSty" val="noArr"/>
                    <dgm:param type="connRout" val="bend"/>
                    <dgm:param type="bendPt" val="end"/>
                    <dgm:param type="begPts" val="bCtr"/>
                    <dgm:param type="endPts" val="tCtr"/>
                    <dgm:param type="srcNode" val="background"/>
                    <dgm:param type="dstNode" val="background2"/>
                  </dgm:alg>
                  <dgm:shape xmlns:r="http://schemas.openxmlformats.org/officeDocument/2006/relationships" type="conn" r:blip="" zOrderOff="-999">
                    <dgm:adjLst/>
                  </dgm:shape>
                  <dgm:presOf axis="self"/>
                  <dgm:constrLst>
                    <dgm:constr type="begPad"/>
                    <dgm:constr type="endPad"/>
                  </dgm:constrLst>
                  <dgm:ruleLst/>
                </dgm:layoutNode>
              </dgm:forEach>
              <dgm:forEach name="Name11" axis="self" ptType="node">
                <dgm:layoutNode name="hierRoot2">
                  <dgm:alg type="hierRoot"/>
                  <dgm:shape xmlns:r="http://schemas.openxmlformats.org/officeDocument/2006/relationships" r:blip="">
                    <dgm:adjLst/>
                  </dgm:shape>
                  <dgm:presOf/>
                  <dgm:constrLst>
                    <dgm:constr type="bendDist" for="des" ptType="parTrans" refType="sp" fact="0.5"/>
                  </dgm:constrLst>
                  <dgm:ruleLst/>
                  <dgm:layoutNode name="composite2">
                    <dgm:alg type="composite"/>
                    <dgm:shape xmlns:r="http://schemas.openxmlformats.org/officeDocument/2006/relationships" r:blip="">
                      <dgm:adjLst/>
                    </dgm:shape>
                    <dgm:presOf/>
                    <dgm:constrLst>
                      <dgm:constr type="w" for="ch" forName="background2" refType="w" fact="0.9"/>
                      <dgm:constr type="h" for="ch" forName="background2" refType="w" refFor="ch" refForName="background2" fact="0.635"/>
                      <dgm:constr type="t" for="ch" forName="background2"/>
                      <dgm:constr type="l" for="ch" forName="background2"/>
                      <dgm:constr type="w" for="ch" forName="text2" refType="w" fact="0.9"/>
                      <dgm:constr type="h" for="ch" forName="text2" refType="w" refFor="ch" refForName="text2" fact="0.635"/>
                      <dgm:constr type="t" for="ch" forName="text2" refType="w" fact="0.095"/>
                      <dgm:constr type="l" for="ch" forName="text2" refType="w" fact="0.1"/>
                    </dgm:constrLst>
                    <dgm:ruleLst/>
                    <dgm:layoutNode name="background2" moveWith="text2">
                      <dgm:alg type="sp"/>
                      <dgm:shape xmlns:r="http://schemas.openxmlformats.org/officeDocument/2006/relationships" type="roundRect" r:blip="">
                        <dgm:adjLst>
                          <dgm:adj idx="1" val="0.1"/>
                        </dgm:adjLst>
                      </dgm:shape>
                      <dgm:presOf/>
                      <dgm:constrLst/>
                      <dgm:ruleLst/>
                    </dgm:layoutNode>
                    <dgm:layoutNode name="text2" styleLbl="fgAcc2">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3">
                    <dgm:choose name="Name12">
                      <dgm:if name="Name13" func="var" arg="dir" op="equ" val="norm">
                        <dgm:alg type="hierChild">
                          <dgm:param type="linDir" val="fromL"/>
                        </dgm:alg>
                      </dgm:if>
                      <dgm:else name="Name14">
                        <dgm:alg type="hierChild">
                          <dgm:param type="linDir" val="fromR"/>
                        </dgm:alg>
                      </dgm:else>
                    </dgm:choose>
                    <dgm:shape xmlns:r="http://schemas.openxmlformats.org/officeDocument/2006/relationships" r:blip="">
                      <dgm:adjLst/>
                    </dgm:shape>
                    <dgm:presOf/>
                    <dgm:constrLst/>
                    <dgm:ruleLst/>
                    <dgm:forEach name="Name15" axis="ch">
                      <dgm:forEach name="Name16" axis="self" ptType="parTrans" cnt="1">
                        <dgm:layoutNode name="Name17">
                          <dgm:alg type="conn">
                            <dgm:param type="dim" val="1D"/>
                            <dgm:param type="endSty" val="noArr"/>
                            <dgm:param type="connRout" val="bend"/>
                            <dgm:param type="bendPt" val="end"/>
                            <dgm:param type="begPts" val="bCtr"/>
                            <dgm:param type="endPts" val="tCtr"/>
                            <dgm:param type="srcNode" val="background2"/>
                            <dgm:param type="dstNode" val="background3"/>
                          </dgm:alg>
                          <dgm:shape xmlns:r="http://schemas.openxmlformats.org/officeDocument/2006/relationships" type="conn" r:blip="" zOrderOff="-999">
                            <dgm:adjLst/>
                          </dgm:shape>
                          <dgm:presOf axis="self"/>
                          <dgm:constrLst>
                            <dgm:constr type="begPad"/>
                            <dgm:constr type="endPad"/>
                          </dgm:constrLst>
                          <dgm:ruleLst/>
                        </dgm:layoutNode>
                      </dgm:forEach>
                      <dgm:forEach name="Name18" axis="self" ptType="node">
                        <dgm:layoutNode name="hierRoot3">
                          <dgm:alg type="hierRoot"/>
                          <dgm:shape xmlns:r="http://schemas.openxmlformats.org/officeDocument/2006/relationships" r:blip="">
                            <dgm:adjLst/>
                          </dgm:shape>
                          <dgm:presOf/>
                          <dgm:constrLst>
                            <dgm:constr type="bendDist" for="des" ptType="parTrans" refType="sp" fact="0.5"/>
                          </dgm:constrLst>
                          <dgm:ruleLst/>
                          <dgm:layoutNode name="composite3">
                            <dgm:alg type="composite"/>
                            <dgm:shape xmlns:r="http://schemas.openxmlformats.org/officeDocument/2006/relationships" r:blip="">
                              <dgm:adjLst/>
                            </dgm:shape>
                            <dgm:presOf/>
                            <dgm:constrLst>
                              <dgm:constr type="w" for="ch" forName="background3" refType="w" fact="0.9"/>
                              <dgm:constr type="h" for="ch" forName="background3" refType="w" refFor="ch" refForName="background3" fact="0.635"/>
                              <dgm:constr type="t" for="ch" forName="background3"/>
                              <dgm:constr type="l" for="ch" forName="background3"/>
                              <dgm:constr type="w" for="ch" forName="text3" refType="w" fact="0.9"/>
                              <dgm:constr type="h" for="ch" forName="text3" refType="w" refFor="ch" refForName="text3" fact="0.635"/>
                              <dgm:constr type="t" for="ch" forName="text3" refType="w" fact="0.095"/>
                              <dgm:constr type="l" for="ch" forName="text3" refType="w" fact="0.1"/>
                            </dgm:constrLst>
                            <dgm:ruleLst/>
                            <dgm:layoutNode name="background3" moveWith="text3">
                              <dgm:alg type="sp"/>
                              <dgm:shape xmlns:r="http://schemas.openxmlformats.org/officeDocument/2006/relationships" type="roundRect" r:blip="">
                                <dgm:adjLst>
                                  <dgm:adj idx="1" val="0.1"/>
                                </dgm:adjLst>
                              </dgm:shape>
                              <dgm:presOf/>
                              <dgm:constrLst/>
                              <dgm:ruleLst/>
                            </dgm:layoutNode>
                            <dgm:layoutNode name="text3" styleLbl="fgAcc3">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4">
                            <dgm:choose name="Name19">
                              <dgm:if name="Name20" func="var" arg="dir" op="equ" val="norm">
                                <dgm:alg type="hierChild">
                                  <dgm:param type="linDir" val="fromL"/>
                                </dgm:alg>
                              </dgm:if>
                              <dgm:else name="Name21">
                                <dgm:alg type="hierChild">
                                  <dgm:param type="linDir" val="fromR"/>
                                </dgm:alg>
                              </dgm:else>
                            </dgm:choose>
                            <dgm:shape xmlns:r="http://schemas.openxmlformats.org/officeDocument/2006/relationships" r:blip="">
                              <dgm:adjLst/>
                            </dgm:shape>
                            <dgm:presOf/>
                            <dgm:constrLst/>
                            <dgm:ruleLst/>
                            <dgm:forEach name="repeat" axis="ch">
                              <dgm:forEach name="Name22" axis="self" ptType="parTrans" cnt="1">
                                <dgm:layoutNode name="Name23">
                                  <dgm:choose name="Name24">
                                    <dgm:if name="Name25" axis="self" func="depth" op="lte" val="4">
                                      <dgm:alg type="conn">
                                        <dgm:param type="dim" val="1D"/>
                                        <dgm:param type="endSty" val="noArr"/>
                                        <dgm:param type="connRout" val="bend"/>
                                        <dgm:param type="bendPt" val="end"/>
                                        <dgm:param type="begPts" val="bCtr"/>
                                        <dgm:param type="endPts" val="tCtr"/>
                                        <dgm:param type="srcNode" val="background3"/>
                                        <dgm:param type="dstNode" val="background4"/>
                                      </dgm:alg>
                                    </dgm:if>
                                    <dgm:else name="Name26">
                                      <dgm:alg type="conn">
                                        <dgm:param type="dim" val="1D"/>
                                        <dgm:param type="endSty" val="noArr"/>
                                        <dgm:param type="connRout" val="bend"/>
                                        <dgm:param type="bendPt" val="end"/>
                                        <dgm:param type="begPts" val="bCtr"/>
                                        <dgm:param type="endPts" val="tCtr"/>
                                        <dgm:param type="srcNode" val="background4"/>
                                        <dgm:param type="dstNode" val="background4"/>
                                      </dgm:alg>
                                    </dgm:else>
                                  </dgm:choose>
                                  <dgm:shape xmlns:r="http://schemas.openxmlformats.org/officeDocument/2006/relationships" type="conn" r:blip="" zOrderOff="-999">
                                    <dgm:adjLst/>
                                  </dgm:shape>
                                  <dgm:presOf axis="self"/>
                                  <dgm:constrLst>
                                    <dgm:constr type="begPad"/>
                                    <dgm:constr type="endPad"/>
                                  </dgm:constrLst>
                                  <dgm:ruleLst/>
                                </dgm:layoutNode>
                              </dgm:forEach>
                              <dgm:forEach name="Name27" axis="self" ptType="node">
                                <dgm:layoutNode name="hierRoot4">
                                  <dgm:alg type="hierRoot"/>
                                  <dgm:shape xmlns:r="http://schemas.openxmlformats.org/officeDocument/2006/relationships" r:blip="">
                                    <dgm:adjLst/>
                                  </dgm:shape>
                                  <dgm:presOf/>
                                  <dgm:constrLst>
                                    <dgm:constr type="bendDist" for="des" ptType="parTrans" refType="sp" fact="0.5"/>
                                  </dgm:constrLst>
                                  <dgm:ruleLst/>
                                  <dgm:layoutNode name="composite4">
                                    <dgm:alg type="composite"/>
                                    <dgm:shape xmlns:r="http://schemas.openxmlformats.org/officeDocument/2006/relationships" r:blip="">
                                      <dgm:adjLst/>
                                    </dgm:shape>
                                    <dgm:presOf/>
                                    <dgm:constrLst>
                                      <dgm:constr type="w" for="ch" forName="background4" refType="w" fact="0.9"/>
                                      <dgm:constr type="h" for="ch" forName="background4" refType="w" refFor="ch" refForName="background4" fact="0.635"/>
                                      <dgm:constr type="t" for="ch" forName="background4"/>
                                      <dgm:constr type="l" for="ch" forName="background4"/>
                                      <dgm:constr type="w" for="ch" forName="text4" refType="w" fact="0.9"/>
                                      <dgm:constr type="h" for="ch" forName="text4" refType="w" refFor="ch" refForName="text4" fact="0.635"/>
                                      <dgm:constr type="t" for="ch" forName="text4" refType="w" fact="0.095"/>
                                      <dgm:constr type="l" for="ch" forName="text4" refType="w" fact="0.1"/>
                                    </dgm:constrLst>
                                    <dgm:ruleLst/>
                                    <dgm:layoutNode name="background4" moveWith="text4">
                                      <dgm:alg type="sp"/>
                                      <dgm:shape xmlns:r="http://schemas.openxmlformats.org/officeDocument/2006/relationships" type="roundRect" r:blip="">
                                        <dgm:adjLst>
                                          <dgm:adj idx="1" val="0.1"/>
                                        </dgm:adjLst>
                                      </dgm:shape>
                                      <dgm:presOf/>
                                      <dgm:constrLst/>
                                      <dgm:ruleLst/>
                                    </dgm:layoutNode>
                                    <dgm:layoutNode name="text4" styleLbl="fgAcc4">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5">
                                    <dgm:choose name="Name28">
                                      <dgm:if name="Name29" func="var" arg="dir" op="equ" val="norm">
                                        <dgm:alg type="hierChild">
                                          <dgm:param type="linDir" val="fromL"/>
                                        </dgm:alg>
                                      </dgm:if>
                                      <dgm:else name="Name30">
                                        <dgm:alg type="hierChild">
                                          <dgm:param type="linDir" val="fromR"/>
                                        </dgm:alg>
                                      </dgm:else>
                                    </dgm:choose>
                                    <dgm:shape xmlns:r="http://schemas.openxmlformats.org/officeDocument/2006/relationships" r:blip="">
                                      <dgm:adjLst/>
                                    </dgm:shape>
                                    <dgm:presOf/>
                                    <dgm:constrLst/>
                                    <dgm:ruleLst/>
                                    <dgm:forEach name="Name31" ref="repeat"/>
                                  </dgm:layoutNode>
                                </dgm:layoutNode>
                              </dgm:forEach>
                            </dgm:forEach>
                          </dgm:layoutNode>
                        </dgm:layoutNode>
                      </dgm:forEach>
                    </dgm:forEach>
                  </dgm:layoutNode>
                </dgm:layoutNode>
              </dgm:forEach>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DA3EB82BA74F48BCAA7629B2C07E53DD"/>
        <w:category>
          <w:name w:val="Γενικά"/>
          <w:gallery w:val="placeholder"/>
        </w:category>
        <w:types>
          <w:type w:val="bbPlcHdr"/>
        </w:types>
        <w:behaviors>
          <w:behavior w:val="content"/>
        </w:behaviors>
        <w:guid w:val="{F8F4D305-988C-4FFD-A1FD-8F0DE0CA1F93}"/>
      </w:docPartPr>
      <w:docPartBody>
        <w:p w:rsidR="00612554" w:rsidRDefault="009610A0" w:rsidP="009610A0">
          <w:pPr>
            <w:pStyle w:val="DA3EB82BA74F48BCAA7629B2C07E53DD"/>
          </w:pPr>
          <w:r>
            <w:rPr>
              <w:rFonts w:asciiTheme="majorHAnsi" w:eastAsiaTheme="majorEastAsia" w:hAnsiTheme="majorHAnsi" w:cstheme="majorBidi"/>
              <w:sz w:val="40"/>
              <w:szCs w:val="40"/>
              <w:lang w:val="el-GR"/>
            </w:rPr>
            <w:t>[Πληκτρολογήστε τον τίτλο του εγγράφου]</w:t>
          </w:r>
        </w:p>
      </w:docPartBody>
    </w:docPart>
    <w:docPart>
      <w:docPartPr>
        <w:name w:val="0704271C46B3481C9D337C440613199C"/>
        <w:category>
          <w:name w:val="Γενικά"/>
          <w:gallery w:val="placeholder"/>
        </w:category>
        <w:types>
          <w:type w:val="bbPlcHdr"/>
        </w:types>
        <w:behaviors>
          <w:behavior w:val="content"/>
        </w:behaviors>
        <w:guid w:val="{1F8D2C93-DD9E-4D7B-978E-AFEF62BBB516}"/>
      </w:docPartPr>
      <w:docPartBody>
        <w:p w:rsidR="00612554" w:rsidRDefault="009610A0" w:rsidP="009610A0">
          <w:pPr>
            <w:pStyle w:val="0704271C46B3481C9D337C440613199C"/>
          </w:pPr>
          <w:r>
            <w:rPr>
              <w:rFonts w:asciiTheme="majorHAnsi" w:eastAsiaTheme="majorEastAsia" w:hAnsiTheme="majorHAnsi" w:cstheme="majorBidi"/>
              <w:sz w:val="32"/>
              <w:szCs w:val="32"/>
              <w:lang w:val="el-GR"/>
            </w:rPr>
            <w:t>[Πληκτρολογήστε τον υπότιτλο του εγγράφου]</w:t>
          </w:r>
        </w:p>
      </w:docPartBody>
    </w:docPart>
    <w:docPart>
      <w:docPartPr>
        <w:name w:val="1C21FFA156504414A544D8EE0AA621D7"/>
        <w:category>
          <w:name w:val="Γενικά"/>
          <w:gallery w:val="placeholder"/>
        </w:category>
        <w:types>
          <w:type w:val="bbPlcHdr"/>
        </w:types>
        <w:behaviors>
          <w:behavior w:val="content"/>
        </w:behaviors>
        <w:guid w:val="{AA2D4BCC-5330-4DAB-984D-0DC4A7D98D59}"/>
      </w:docPartPr>
      <w:docPartBody>
        <w:p w:rsidR="00612554" w:rsidRDefault="009610A0" w:rsidP="009610A0">
          <w:pPr>
            <w:pStyle w:val="1C21FFA156504414A544D8EE0AA621D7"/>
          </w:pPr>
          <w:r>
            <w:rPr>
              <w:rFonts w:asciiTheme="majorHAnsi" w:hAnsiTheme="majorHAnsi"/>
              <w:lang w:val="el-GR"/>
            </w:rPr>
            <w:t>[Επιλογή ημερομηνίας]</w:t>
          </w:r>
        </w:p>
      </w:docPartBody>
    </w:docPart>
    <w:docPart>
      <w:docPartPr>
        <w:name w:val="CD56A71F4F2F4C4E9701BD93B1BE7454"/>
        <w:category>
          <w:name w:val="Γενικά"/>
          <w:gallery w:val="placeholder"/>
        </w:category>
        <w:types>
          <w:type w:val="bbPlcHdr"/>
        </w:types>
        <w:behaviors>
          <w:behavior w:val="content"/>
        </w:behaviors>
        <w:guid w:val="{D46735F2-C17D-4B7A-AAD6-3857F87FD401}"/>
      </w:docPartPr>
      <w:docPartBody>
        <w:p w:rsidR="00612554" w:rsidRDefault="009610A0" w:rsidP="009610A0">
          <w:pPr>
            <w:pStyle w:val="CD56A71F4F2F4C4E9701BD93B1BE7454"/>
          </w:pPr>
          <w:r>
            <w:rPr>
              <w:lang w:val="el-GR"/>
            </w:rPr>
            <w:t>[Πληκτρολογήστε το όνομα του συντάκτη]</w:t>
          </w:r>
        </w:p>
      </w:docPartBody>
    </w:docPart>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9610A0"/>
    <w:rsid w:val="00612554"/>
    <w:rsid w:val="009610A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12554"/>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21692B77C84448B8A73FA093810074D">
    <w:name w:val="221692B77C84448B8A73FA093810074D"/>
    <w:rsid w:val="009610A0"/>
  </w:style>
  <w:style w:type="paragraph" w:customStyle="1" w:styleId="C0E46F67144E455B8711BCD9E03237A7">
    <w:name w:val="C0E46F67144E455B8711BCD9E03237A7"/>
    <w:rsid w:val="009610A0"/>
  </w:style>
  <w:style w:type="paragraph" w:customStyle="1" w:styleId="7A60FC44C8534B668A2D2CDFF606991F">
    <w:name w:val="7A60FC44C8534B668A2D2CDFF606991F"/>
    <w:rsid w:val="009610A0"/>
  </w:style>
  <w:style w:type="paragraph" w:customStyle="1" w:styleId="DD9B693126C54904BFFC7B40D3238F84">
    <w:name w:val="DD9B693126C54904BFFC7B40D3238F84"/>
    <w:rsid w:val="009610A0"/>
  </w:style>
  <w:style w:type="paragraph" w:customStyle="1" w:styleId="B73C9AA9BE944F1C9E1D5987AD6B859A">
    <w:name w:val="B73C9AA9BE944F1C9E1D5987AD6B859A"/>
    <w:rsid w:val="009610A0"/>
  </w:style>
  <w:style w:type="paragraph" w:customStyle="1" w:styleId="D6B3826B785C4FF79221EE08EE7F89FA">
    <w:name w:val="D6B3826B785C4FF79221EE08EE7F89FA"/>
    <w:rsid w:val="009610A0"/>
  </w:style>
  <w:style w:type="paragraph" w:customStyle="1" w:styleId="74BA87CE2CFE40C7AE3F055A25D77720">
    <w:name w:val="74BA87CE2CFE40C7AE3F055A25D77720"/>
    <w:rsid w:val="009610A0"/>
  </w:style>
  <w:style w:type="paragraph" w:customStyle="1" w:styleId="B409F7EF90D94EB791EF6E601C3C624C">
    <w:name w:val="B409F7EF90D94EB791EF6E601C3C624C"/>
    <w:rsid w:val="009610A0"/>
  </w:style>
  <w:style w:type="paragraph" w:customStyle="1" w:styleId="2DD0BE5F2BE44C1595B14051FEDE1223">
    <w:name w:val="2DD0BE5F2BE44C1595B14051FEDE1223"/>
    <w:rsid w:val="009610A0"/>
  </w:style>
  <w:style w:type="paragraph" w:customStyle="1" w:styleId="B2DEFFE613E34B03B6B9F27C49FA6FA0">
    <w:name w:val="B2DEFFE613E34B03B6B9F27C49FA6FA0"/>
    <w:rsid w:val="009610A0"/>
  </w:style>
  <w:style w:type="paragraph" w:customStyle="1" w:styleId="6A9E34A3E8E34B31B9D04F93D433DC46">
    <w:name w:val="6A9E34A3E8E34B31B9D04F93D433DC46"/>
    <w:rsid w:val="009610A0"/>
  </w:style>
  <w:style w:type="paragraph" w:customStyle="1" w:styleId="FCD16DB571C54A6A8BC3966406794E85">
    <w:name w:val="FCD16DB571C54A6A8BC3966406794E85"/>
    <w:rsid w:val="009610A0"/>
  </w:style>
  <w:style w:type="paragraph" w:customStyle="1" w:styleId="C6170165813B4E7B98D2960F82808C75">
    <w:name w:val="C6170165813B4E7B98D2960F82808C75"/>
    <w:rsid w:val="009610A0"/>
  </w:style>
  <w:style w:type="paragraph" w:customStyle="1" w:styleId="B819C65C39BD4AFC86E1C25C870EBFB0">
    <w:name w:val="B819C65C39BD4AFC86E1C25C870EBFB0"/>
    <w:rsid w:val="009610A0"/>
  </w:style>
  <w:style w:type="paragraph" w:customStyle="1" w:styleId="DA3EB82BA74F48BCAA7629B2C07E53DD">
    <w:name w:val="DA3EB82BA74F48BCAA7629B2C07E53DD"/>
    <w:rsid w:val="009610A0"/>
  </w:style>
  <w:style w:type="paragraph" w:customStyle="1" w:styleId="0704271C46B3481C9D337C440613199C">
    <w:name w:val="0704271C46B3481C9D337C440613199C"/>
    <w:rsid w:val="009610A0"/>
  </w:style>
  <w:style w:type="paragraph" w:customStyle="1" w:styleId="1C21FFA156504414A544D8EE0AA621D7">
    <w:name w:val="1C21FFA156504414A544D8EE0AA621D7"/>
    <w:rsid w:val="009610A0"/>
  </w:style>
  <w:style w:type="paragraph" w:customStyle="1" w:styleId="CD56A71F4F2F4C4E9701BD93B1BE7454">
    <w:name w:val="CD56A71F4F2F4C4E9701BD93B1BE7454"/>
    <w:rsid w:val="009610A0"/>
  </w:style>
  <w:style w:type="paragraph" w:customStyle="1" w:styleId="42EC4C90C2E945BDA73DB9FF4B8F5B14">
    <w:name w:val="42EC4C90C2E945BDA73DB9FF4B8F5B14"/>
    <w:rsid w:val="009610A0"/>
  </w:style>
  <w:style w:type="paragraph" w:customStyle="1" w:styleId="507B61BAAA384F8FB0E4B26350EBE845">
    <w:name w:val="507B61BAAA384F8FB0E4B26350EBE845"/>
    <w:rsid w:val="009610A0"/>
  </w:style>
  <w:style w:type="paragraph" w:customStyle="1" w:styleId="522435AD2EB844118ED2C1282E86ED25">
    <w:name w:val="522435AD2EB844118ED2C1282E86ED25"/>
    <w:rsid w:val="00612554"/>
  </w:style>
  <w:style w:type="paragraph" w:customStyle="1" w:styleId="C2AFCF5723714EBA99F19DF774CAF2FC">
    <w:name w:val="C2AFCF5723714EBA99F19DF774CAF2FC"/>
    <w:rsid w:val="00612554"/>
  </w:style>
  <w:style w:type="paragraph" w:customStyle="1" w:styleId="A4765C195EF44928B48018D723CB58F9">
    <w:name w:val="A4765C195EF44928B48018D723CB58F9"/>
    <w:rsid w:val="00612554"/>
  </w:style>
  <w:style w:type="paragraph" w:customStyle="1" w:styleId="E15C0E9DC90D4C189BBB2B13137FE874">
    <w:name w:val="E15C0E9DC90D4C189BBB2B13137FE874"/>
    <w:rsid w:val="00612554"/>
  </w:style>
  <w:style w:type="paragraph" w:customStyle="1" w:styleId="69D4E971934045E0A5EC5ABE776BCB4D">
    <w:name w:val="69D4E971934045E0A5EC5ABE776BCB4D"/>
    <w:rsid w:val="00612554"/>
  </w:style>
  <w:style w:type="paragraph" w:customStyle="1" w:styleId="6C13CD65C12F4B94BA15DD52784F4AE9">
    <w:name w:val="6C13CD65C12F4B94BA15DD52784F4AE9"/>
    <w:rsid w:val="00612554"/>
  </w:style>
  <w:style w:type="paragraph" w:customStyle="1" w:styleId="81C88664029F42EEBB25A9461ABDE1AA">
    <w:name w:val="81C88664029F42EEBB25A9461ABDE1AA"/>
    <w:rsid w:val="00612554"/>
  </w:style>
  <w:style w:type="paragraph" w:customStyle="1" w:styleId="5E96050163F24E449794644C2F1C095C">
    <w:name w:val="5E96050163F24E449794644C2F1C095C"/>
    <w:rsid w:val="00612554"/>
  </w:style>
  <w:style w:type="paragraph" w:customStyle="1" w:styleId="CBFF83F66CD64656A140BA9ACA5A0598">
    <w:name w:val="CBFF83F66CD64656A140BA9ACA5A0598"/>
    <w:rsid w:val="00612554"/>
  </w:style>
  <w:style w:type="paragraph" w:customStyle="1" w:styleId="E46C78A5B2D64E63804D7CD1C14BCDBA">
    <w:name w:val="E46C78A5B2D64E63804D7CD1C14BCDBA"/>
    <w:rsid w:val="00612554"/>
  </w:style>
  <w:style w:type="paragraph" w:customStyle="1" w:styleId="351CE620E08A42D89D7125BA6BA27162">
    <w:name w:val="351CE620E08A42D89D7125BA6BA27162"/>
    <w:rsid w:val="00612554"/>
  </w:style>
  <w:style w:type="paragraph" w:customStyle="1" w:styleId="8226F27B20374C31BFA9577918888CAC">
    <w:name w:val="8226F27B20374C31BFA9577918888CAC"/>
    <w:rsid w:val="00612554"/>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2018-03-25T00:00:00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F124DB1-9C95-498C-995F-3BA6DB885E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313</TotalTime>
  <Pages>14</Pages>
  <Words>2978</Words>
  <Characters>16976</Characters>
  <Application>Microsoft Office Word</Application>
  <DocSecurity>0</DocSecurity>
  <Lines>141</Lines>
  <Paragraphs>39</Paragraphs>
  <ScaleCrop>false</ScaleCrop>
  <HeadingPairs>
    <vt:vector size="2" baseType="variant">
      <vt:variant>
        <vt:lpstr>Τίτλος</vt:lpstr>
      </vt:variant>
      <vt:variant>
        <vt:i4>1</vt:i4>
      </vt:variant>
    </vt:vector>
  </HeadingPairs>
  <TitlesOfParts>
    <vt:vector size="1" baseType="lpstr">
      <vt:lpstr>ECOLOGY</vt:lpstr>
    </vt:vector>
  </TitlesOfParts>
  <Company/>
  <LinksUpToDate>false</LinksUpToDate>
  <CharactersWithSpaces>19915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ECOLOGY</dc:title>
  <dc:subject>ΕΡΓΑΣΙΑ 1</dc:subject>
  <dc:creator>ΚΟΥΣΙΔΟΥ ΓΕΩΡΓΙΑ 4041</dc:creator>
  <cp:lastModifiedBy>user3</cp:lastModifiedBy>
  <cp:revision>16</cp:revision>
  <dcterms:created xsi:type="dcterms:W3CDTF">2018-03-25T17:23:00Z</dcterms:created>
  <dcterms:modified xsi:type="dcterms:W3CDTF">2018-03-26T20:23:00Z</dcterms:modified>
</cp:coreProperties>
</file>